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480" w:after="0"/>
        <w:jc w:val="center"/>
        <w:rPr/>
      </w:pPr>
      <w:bookmarkStart w:id="0" w:name="_Toc528596339"/>
      <w:bookmarkEnd w:id="0"/>
      <w:r>
        <w:drawing>
          <wp:anchor behindDoc="0" distT="0" distB="0" distL="0" distR="0" simplePos="0" locked="0" layoutInCell="0" allowOverlap="1" relativeHeight="2">
            <wp:simplePos x="0" y="0"/>
            <wp:positionH relativeFrom="column">
              <wp:posOffset>2789555</wp:posOffset>
            </wp:positionH>
            <wp:positionV relativeFrom="paragraph">
              <wp:posOffset>77470</wp:posOffset>
            </wp:positionV>
            <wp:extent cx="1049020" cy="111950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9984" t="9894" r="5501" b="6981"/>
                    <a:stretch>
                      <a:fillRect/>
                    </a:stretch>
                  </pic:blipFill>
                  <pic:spPr bwMode="auto">
                    <a:xfrm>
                      <a:off x="0" y="0"/>
                      <a:ext cx="1049020" cy="1119505"/>
                    </a:xfrm>
                    <a:prstGeom prst="rect">
                      <a:avLst/>
                    </a:prstGeom>
                  </pic:spPr>
                </pic:pic>
              </a:graphicData>
            </a:graphic>
          </wp:anchor>
        </w:drawing>
      </w:r>
      <w:r>
        <w:rPr/>
        <w:t>‍‍‍‍‍‍‍‍</w:t>
      </w:r>
    </w:p>
    <w:p>
      <w:pPr>
        <w:pStyle w:val="Normal"/>
        <w:spacing w:before="480" w:after="0"/>
        <w:jc w:val="center"/>
        <w:rPr/>
      </w:pPr>
      <w:r>
        <w:rPr/>
      </w:r>
    </w:p>
    <w:p>
      <w:pPr>
        <w:pStyle w:val="Normal"/>
        <w:spacing w:before="480" w:after="0"/>
        <w:jc w:val="center"/>
        <w:rPr/>
      </w:pPr>
      <w:r>
        <w:rPr/>
      </w:r>
    </w:p>
    <w:p>
      <w:pPr>
        <w:pStyle w:val="Normal"/>
        <w:widowControl w:val="false"/>
        <w:pBdr>
          <w:top w:val="double" w:sz="6" w:space="10" w:color="000000"/>
          <w:left w:val="double" w:sz="6" w:space="0" w:color="000000"/>
          <w:bottom w:val="double" w:sz="6" w:space="10" w:color="000000"/>
          <w:right w:val="double" w:sz="6" w:space="0" w:color="000000"/>
        </w:pBdr>
        <w:shd w:val="pct60" w:color="auto" w:fill="auto"/>
        <w:jc w:val="center"/>
        <w:rPr>
          <w:rFonts w:ascii="Arial" w:hAnsi="Arial" w:cs="Arial"/>
          <w:b/>
          <w:color w:val="FFFFFF"/>
          <w:spacing w:val="80"/>
          <w:sz w:val="22"/>
        </w:rPr>
      </w:pPr>
      <w:r>
        <w:rPr>
          <w:rFonts w:cs="Arial" w:ascii="Arial" w:hAnsi="Arial"/>
          <w:b/>
          <w:color w:val="FFFFFF"/>
          <w:spacing w:val="80"/>
          <w:sz w:val="22"/>
        </w:rPr>
        <w:t>MARCHE DE LA DIRECTION DEPARTEMENTALE DES TERRITOIRES ET DE LA MER DE L</w:t>
      </w:r>
      <w:r>
        <w:rPr>
          <w:rFonts w:eastAsia="Calibri" w:cs="Arial" w:ascii="Arial" w:hAnsi="Arial"/>
          <w:b/>
          <w:color w:val="FFFFFF"/>
          <w:spacing w:val="80"/>
          <w:kern w:val="0"/>
          <w:sz w:val="22"/>
          <w:szCs w:val="22"/>
          <w:lang w:val="fr-FR" w:eastAsia="en-US" w:bidi="ar-SA"/>
        </w:rPr>
        <w:t>’EURE</w:t>
      </w:r>
    </w:p>
    <w:p>
      <w:pPr>
        <w:pStyle w:val="Normal"/>
        <w:widowControl w:val="false"/>
        <w:suppressAutoHyphens w:val="true"/>
        <w:bidi w:val="0"/>
        <w:spacing w:lineRule="auto" w:line="276" w:before="0" w:after="200"/>
        <w:jc w:val="center"/>
        <w:rPr>
          <w:rFonts w:ascii="Calibri" w:hAnsi="Calibri" w:cs="Arial"/>
          <w:b/>
          <w:sz w:val="28"/>
          <w:szCs w:val="28"/>
        </w:rPr>
      </w:pPr>
      <w:r>
        <w:rPr>
          <w:rFonts w:cs="Arial" w:ascii="Calibri" w:hAnsi="Calibri"/>
          <w:b/>
          <w:sz w:val="28"/>
          <w:szCs w:val="28"/>
        </w:rPr>
      </w:r>
    </w:p>
    <w:tbl>
      <w:tblPr>
        <w:tblW w:w="9900"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9900"/>
      </w:tblGrid>
      <w:tr>
        <w:trPr>
          <w:trHeight w:val="643" w:hRule="atLeast"/>
        </w:trPr>
        <w:tc>
          <w:tcPr>
            <w:tcW w:w="99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center"/>
              <w:rPr>
                <w:rFonts w:ascii="Calibri" w:hAnsi="Calibri"/>
                <w:sz w:val="28"/>
                <w:szCs w:val="28"/>
              </w:rPr>
            </w:pPr>
            <w:r>
              <w:rPr>
                <w:rFonts w:eastAsia="Calibri" w:cs="Arial" w:ascii="Calibri" w:hAnsi="Calibri" w:eastAsiaTheme="minorHAnsi"/>
                <w:b/>
                <w:bCs/>
                <w:caps/>
                <w:sz w:val="28"/>
                <w:szCs w:val="28"/>
                <w:shd w:fill="FFFFFF" w:val="clear"/>
              </w:rPr>
              <w:t>Élaboration du plan départemental de protection des forêts contre les incendies (PDPFCI) de l'Eure (2027-2037)</w:t>
            </w:r>
          </w:p>
        </w:tc>
      </w:tr>
      <w:tr>
        <w:trPr>
          <w:trHeight w:val="520" w:hRule="atLeast"/>
        </w:trPr>
        <w:tc>
          <w:tcPr>
            <w:tcW w:w="99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center"/>
              <w:rPr>
                <w:rFonts w:ascii="Calibri" w:hAnsi="Calibri"/>
                <w:sz w:val="28"/>
                <w:szCs w:val="28"/>
              </w:rPr>
            </w:pPr>
            <w:r>
              <w:rPr>
                <w:rFonts w:cs="Arial" w:ascii="Calibri" w:hAnsi="Calibri"/>
                <w:b/>
                <w:caps/>
                <w:color w:val="000000"/>
                <w:sz w:val="28"/>
                <w:szCs w:val="28"/>
              </w:rPr>
              <w:t>ACTE D</w:t>
            </w:r>
            <w:r>
              <w:rPr>
                <w:rFonts w:eastAsia="Calibri" w:cs="Arial" w:ascii="Calibri" w:hAnsi="Calibri"/>
                <w:b/>
                <w:caps/>
                <w:color w:val="000000"/>
                <w:kern w:val="0"/>
                <w:sz w:val="28"/>
                <w:szCs w:val="28"/>
                <w:lang w:val="fr-FR" w:eastAsia="en-US" w:bidi="ar-SA"/>
              </w:rPr>
              <w:t>’</w:t>
            </w:r>
            <w:r>
              <w:rPr>
                <w:rFonts w:cs="Arial" w:ascii="Calibri" w:hAnsi="Calibri"/>
                <w:b/>
                <w:caps/>
                <w:color w:val="000000"/>
                <w:sz w:val="28"/>
                <w:szCs w:val="28"/>
              </w:rPr>
              <w:t>ENGAGEMENT</w:t>
            </w:r>
          </w:p>
          <w:p>
            <w:pPr>
              <w:pStyle w:val="Normal"/>
              <w:widowControl w:val="false"/>
              <w:spacing w:before="120" w:after="120"/>
              <w:jc w:val="center"/>
              <w:rPr>
                <w:rFonts w:ascii="Calibri" w:hAnsi="Calibri"/>
                <w:sz w:val="28"/>
                <w:szCs w:val="28"/>
              </w:rPr>
            </w:pPr>
            <w:r>
              <w:rPr>
                <w:rFonts w:cs="Arial" w:ascii="Calibri" w:hAnsi="Calibri"/>
                <w:b/>
                <w:caps/>
                <w:color w:val="000000"/>
                <w:sz w:val="28"/>
                <w:szCs w:val="28"/>
              </w:rPr>
              <w:t>(AE)</w:t>
            </w:r>
          </w:p>
          <w:p>
            <w:pPr>
              <w:pStyle w:val="Normal"/>
              <w:widowControl w:val="false"/>
              <w:spacing w:before="120" w:after="120"/>
              <w:jc w:val="center"/>
              <w:rPr>
                <w:rFonts w:ascii="Calibri" w:hAnsi="Calibri" w:cs="Arial"/>
                <w:b/>
                <w:caps/>
                <w:color w:val="000000"/>
                <w:sz w:val="28"/>
                <w:szCs w:val="28"/>
              </w:rPr>
            </w:pPr>
            <w:r>
              <w:rPr>
                <w:rFonts w:cs="Arial" w:ascii="Calibri" w:hAnsi="Calibri"/>
                <w:b/>
                <w:caps/>
                <w:color w:val="000000"/>
                <w:sz w:val="28"/>
                <w:szCs w:val="28"/>
              </w:rPr>
            </w:r>
          </w:p>
          <w:p>
            <w:pPr>
              <w:pStyle w:val="Normal"/>
              <w:numPr>
                <w:ilvl w:val="0"/>
                <w:numId w:val="0"/>
              </w:numPr>
              <w:tabs>
                <w:tab w:val="clear" w:pos="708"/>
                <w:tab w:val="left" w:pos="4140" w:leader="none"/>
              </w:tabs>
              <w:ind w:hanging="0" w:left="0" w:right="0"/>
              <w:jc w:val="center"/>
              <w:outlineLvl w:val="0"/>
              <w:rPr>
                <w:rFonts w:ascii="Calibri" w:hAnsi="Calibri"/>
                <w:sz w:val="28"/>
                <w:szCs w:val="28"/>
              </w:rPr>
            </w:pPr>
            <w:r>
              <w:rPr>
                <w:rFonts w:cs="Arial" w:ascii="Calibri" w:hAnsi="Calibri"/>
                <w:b/>
                <w:sz w:val="28"/>
                <w:szCs w:val="28"/>
              </w:rPr>
              <w:t xml:space="preserve">MARCHE PUBLIC A </w:t>
            </w:r>
            <w:r>
              <w:rPr>
                <w:rFonts w:eastAsia="Calibri" w:cs="Arial" w:ascii="Calibri" w:hAnsi="Calibri" w:eastAsiaTheme="minorHAnsi"/>
                <w:b/>
                <w:color w:val="auto"/>
                <w:kern w:val="0"/>
                <w:sz w:val="28"/>
                <w:szCs w:val="28"/>
                <w:lang w:val="fr-FR" w:eastAsia="en-US" w:bidi="ar-SA"/>
              </w:rPr>
              <w:t>PROCÉDURE</w:t>
            </w:r>
            <w:r>
              <w:rPr>
                <w:rFonts w:cs="Arial" w:ascii="Calibri" w:hAnsi="Calibri"/>
                <w:b/>
                <w:sz w:val="28"/>
                <w:szCs w:val="28"/>
              </w:rPr>
              <w:t xml:space="preserve"> </w:t>
            </w:r>
            <w:r>
              <w:rPr>
                <w:rFonts w:eastAsia="Calibri" w:cs="Arial" w:ascii="Calibri" w:hAnsi="Calibri" w:eastAsiaTheme="minorHAnsi"/>
                <w:b/>
                <w:color w:val="auto"/>
                <w:kern w:val="0"/>
                <w:sz w:val="28"/>
                <w:szCs w:val="28"/>
                <w:lang w:val="fr-FR" w:eastAsia="en-US" w:bidi="ar-SA"/>
              </w:rPr>
              <w:t>ADAPTÉE</w:t>
            </w:r>
          </w:p>
          <w:p>
            <w:pPr>
              <w:pStyle w:val="Normal"/>
              <w:numPr>
                <w:ilvl w:val="0"/>
                <w:numId w:val="0"/>
              </w:numPr>
              <w:tabs>
                <w:tab w:val="clear" w:pos="708"/>
                <w:tab w:val="left" w:pos="4140" w:leader="none"/>
              </w:tabs>
              <w:ind w:hanging="0" w:left="0" w:right="0"/>
              <w:jc w:val="center"/>
              <w:outlineLvl w:val="0"/>
              <w:rPr>
                <w:rFonts w:ascii="Calibri" w:hAnsi="Calibri" w:cs="Arial"/>
                <w:b/>
                <w:sz w:val="28"/>
                <w:szCs w:val="28"/>
              </w:rPr>
            </w:pPr>
            <w:r>
              <w:rPr>
                <w:rFonts w:cs="Arial" w:ascii="Calibri" w:hAnsi="Calibri"/>
                <w:b/>
                <w:sz w:val="28"/>
                <w:szCs w:val="28"/>
              </w:rPr>
            </w:r>
          </w:p>
          <w:p>
            <w:pPr>
              <w:pStyle w:val="Normal"/>
              <w:numPr>
                <w:ilvl w:val="0"/>
                <w:numId w:val="0"/>
              </w:numPr>
              <w:tabs>
                <w:tab w:val="clear" w:pos="708"/>
                <w:tab w:val="left" w:pos="4140" w:leader="none"/>
              </w:tabs>
              <w:ind w:hanging="0" w:left="0" w:right="0"/>
              <w:jc w:val="center"/>
              <w:outlineLvl w:val="0"/>
              <w:rPr>
                <w:rFonts w:ascii="Calibri" w:hAnsi="Calibri"/>
                <w:sz w:val="28"/>
                <w:szCs w:val="28"/>
              </w:rPr>
            </w:pPr>
            <w:bookmarkStart w:id="1" w:name="_Toc3194887_Copie_1"/>
            <w:bookmarkStart w:id="2" w:name="_Toc3209611_Copie_1"/>
            <w:bookmarkStart w:id="3" w:name="_Toc5969508_Copie_1"/>
            <w:bookmarkStart w:id="4" w:name="_Toc5985060_Copie_1"/>
            <w:r>
              <w:rPr>
                <w:rFonts w:cs="Arial" w:ascii="Calibri" w:hAnsi="Calibri"/>
                <w:sz w:val="28"/>
                <w:szCs w:val="28"/>
              </w:rPr>
              <w:t>(passé en application des articles L.2123-1 et R.2123-1 du code de la commande publique</w:t>
            </w:r>
            <w:bookmarkEnd w:id="1"/>
            <w:bookmarkEnd w:id="2"/>
            <w:bookmarkEnd w:id="3"/>
            <w:bookmarkEnd w:id="4"/>
            <w:r>
              <w:rPr>
                <w:rFonts w:cs="Arial" w:ascii="Calibri" w:hAnsi="Calibri"/>
                <w:sz w:val="28"/>
                <w:szCs w:val="28"/>
              </w:rPr>
              <w:t>)</w:t>
            </w:r>
          </w:p>
          <w:p>
            <w:pPr>
              <w:pStyle w:val="Normal"/>
              <w:numPr>
                <w:ilvl w:val="0"/>
                <w:numId w:val="0"/>
              </w:numPr>
              <w:tabs>
                <w:tab w:val="clear" w:pos="708"/>
                <w:tab w:val="left" w:pos="4140" w:leader="none"/>
              </w:tabs>
              <w:spacing w:before="0" w:after="200"/>
              <w:ind w:hanging="0" w:left="0" w:right="0"/>
              <w:jc w:val="center"/>
              <w:outlineLvl w:val="0"/>
              <w:rPr>
                <w:rFonts w:ascii="Calibri" w:hAnsi="Calibri" w:cs="Arial"/>
                <w:b/>
                <w:bCs/>
                <w:sz w:val="28"/>
                <w:szCs w:val="28"/>
              </w:rPr>
            </w:pPr>
            <w:r>
              <w:rPr>
                <w:rFonts w:cs="Arial" w:ascii="Calibri" w:hAnsi="Calibri"/>
                <w:b/>
                <w:bCs/>
                <w:sz w:val="28"/>
                <w:szCs w:val="28"/>
              </w:rPr>
            </w:r>
          </w:p>
        </w:tc>
      </w:tr>
      <w:tr>
        <w:trPr>
          <w:trHeight w:val="70" w:hRule="atLeast"/>
        </w:trPr>
        <w:tc>
          <w:tcPr>
            <w:tcW w:w="99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center"/>
              <w:rPr>
                <w:rFonts w:ascii="Calibri" w:hAnsi="Calibri"/>
                <w:sz w:val="28"/>
                <w:szCs w:val="28"/>
              </w:rPr>
            </w:pPr>
            <w:r>
              <w:rPr>
                <w:rFonts w:cs="Arial" w:ascii="Calibri" w:hAnsi="Calibri"/>
                <w:b/>
                <w:spacing w:val="60"/>
                <w:sz w:val="28"/>
                <w:szCs w:val="28"/>
              </w:rPr>
              <w:t>MARCHE PONCTUEL n°DDTM27-2025-01</w:t>
            </w:r>
          </w:p>
        </w:tc>
      </w:tr>
    </w:tbl>
    <w:p>
      <w:pPr>
        <w:pStyle w:val="Heading2"/>
        <w:keepNext w:val="true"/>
        <w:keepLines/>
        <w:widowControl/>
        <w:suppressAutoHyphens w:val="true"/>
        <w:bidi w:val="0"/>
        <w:spacing w:lineRule="auto" w:line="240" w:before="120" w:after="180"/>
        <w:jc w:val="left"/>
        <w:rPr>
          <w:rFonts w:ascii="Calibri" w:hAnsi="Calibri"/>
          <w:sz w:val="28"/>
          <w:szCs w:val="28"/>
        </w:rPr>
      </w:pPr>
      <w:r>
        <w:rPr>
          <w:rFonts w:ascii="Calibri" w:hAnsi="Calibri"/>
          <w:sz w:val="28"/>
          <w:szCs w:val="28"/>
        </w:rPr>
      </w:r>
    </w:p>
    <w:p>
      <w:pPr>
        <w:pStyle w:val="Heading2"/>
        <w:rPr>
          <w:rFonts w:ascii="Calibri" w:hAnsi="Calibri"/>
          <w:sz w:val="28"/>
          <w:szCs w:val="28"/>
        </w:rPr>
      </w:pPr>
      <w:r>
        <w:rPr>
          <w:rFonts w:ascii="Calibri" w:hAnsi="Calibri"/>
          <w:sz w:val="28"/>
          <w:szCs w:val="28"/>
        </w:rPr>
      </w:r>
    </w:p>
    <w:p>
      <w:pPr>
        <w:pStyle w:val="Normal"/>
        <w:rPr>
          <w:rFonts w:ascii="Calibri" w:hAnsi="Calibri"/>
          <w:b/>
          <w:sz w:val="28"/>
          <w:szCs w:val="28"/>
        </w:rPr>
      </w:pPr>
      <w:r>
        <w:rPr>
          <w:rFonts w:ascii="Calibri" w:hAnsi="Calibri"/>
          <w:b/>
          <w:sz w:val="28"/>
          <w:szCs w:val="28"/>
        </w:rPr>
      </w:r>
    </w:p>
    <w:p>
      <w:pPr>
        <w:pStyle w:val="Normal"/>
        <w:spacing w:before="0" w:after="0"/>
        <w:ind w:hanging="0" w:left="1941" w:right="0"/>
        <w:jc w:val="left"/>
        <w:rPr>
          <w:rFonts w:ascii="Calibri" w:hAnsi="Calibri"/>
          <w:sz w:val="28"/>
          <w:szCs w:val="28"/>
        </w:rPr>
      </w:pPr>
      <w:r>
        <w:rPr>
          <w:rFonts w:ascii="Calibri" w:hAnsi="Calibri"/>
          <w:sz w:val="28"/>
          <w:szCs w:val="28"/>
        </w:rPr>
      </w:r>
    </w:p>
    <w:p>
      <w:pPr>
        <w:pStyle w:val="BodyText"/>
        <w:rPr>
          <w:rFonts w:ascii="Calibri" w:hAnsi="Calibri"/>
          <w:sz w:val="28"/>
          <w:szCs w:val="28"/>
        </w:rPr>
      </w:pPr>
      <w:r>
        <w:rPr>
          <w:rFonts w:ascii="Calibri" w:hAnsi="Calibri"/>
          <w:sz w:val="28"/>
          <w:szCs w:val="28"/>
        </w:rPr>
      </w:r>
    </w:p>
    <w:p>
      <w:pPr>
        <w:pStyle w:val="BodyText"/>
        <w:spacing w:before="151" w:after="0"/>
        <w:rPr>
          <w:rFonts w:ascii="Calibri" w:hAnsi="Calibri"/>
          <w:sz w:val="28"/>
          <w:szCs w:val="28"/>
        </w:rPr>
      </w:pPr>
      <w:r>
        <w:rPr>
          <w:rFonts w:ascii="Calibri" w:hAnsi="Calibri"/>
          <w:sz w:val="28"/>
          <w:szCs w:val="28"/>
        </w:rPr>
      </w:r>
    </w:p>
    <w:p>
      <w:pPr>
        <w:pStyle w:val="Normal"/>
        <w:widowControl/>
        <w:suppressAutoHyphens w:val="true"/>
        <w:bidi w:val="0"/>
        <w:spacing w:lineRule="auto" w:line="276" w:before="0" w:after="0"/>
        <w:ind w:hanging="0" w:left="1474" w:right="680"/>
        <w:jc w:val="center"/>
        <w:rPr>
          <w:rFonts w:ascii="Calibri" w:hAnsi="Calibri"/>
          <w:sz w:val="28"/>
          <w:szCs w:val="28"/>
        </w:rPr>
      </w:pPr>
      <w:r>
        <w:rPr>
          <w:rFonts w:ascii="Calibri" w:hAnsi="Calibri"/>
          <w:b/>
          <w:sz w:val="28"/>
          <w:szCs w:val="28"/>
        </w:rPr>
        <w:t>Direction Départementale des Territoires et de la Mer de l</w:t>
      </w:r>
      <w:r>
        <w:rPr>
          <w:rFonts w:eastAsia="Calibri" w:cs="" w:ascii="Calibri" w:hAnsi="Calibri" w:cstheme="minorBidi" w:eastAsiaTheme="minorHAnsi"/>
          <w:b/>
          <w:color w:val="auto"/>
          <w:kern w:val="0"/>
          <w:sz w:val="28"/>
          <w:szCs w:val="28"/>
          <w:lang w:val="fr-FR" w:eastAsia="en-US" w:bidi="ar-SA"/>
        </w:rPr>
        <w:t>’Eure</w:t>
      </w:r>
    </w:p>
    <w:p>
      <w:pPr>
        <w:pStyle w:val="Normal"/>
        <w:spacing w:before="0" w:after="0"/>
        <w:ind w:hanging="2" w:left="3494" w:right="3494"/>
        <w:jc w:val="center"/>
        <w:rPr>
          <w:b w:val="false"/>
          <w:bCs w:val="false"/>
        </w:rPr>
      </w:pPr>
      <w:r>
        <w:rPr>
          <w:rFonts w:ascii="Calibri" w:hAnsi="Calibri"/>
          <w:b w:val="false"/>
          <w:bCs w:val="false"/>
          <w:sz w:val="28"/>
          <w:szCs w:val="28"/>
        </w:rPr>
        <w:t>1, avenue du Maréchal Foch</w:t>
      </w:r>
    </w:p>
    <w:p>
      <w:pPr>
        <w:pStyle w:val="Normal"/>
        <w:spacing w:before="0" w:after="0"/>
        <w:ind w:hanging="2" w:left="3494" w:right="3494"/>
        <w:jc w:val="center"/>
        <w:rPr>
          <w:b w:val="false"/>
          <w:bCs w:val="false"/>
        </w:rPr>
      </w:pPr>
      <w:r>
        <w:rPr>
          <w:rFonts w:ascii="Calibri" w:hAnsi="Calibri"/>
          <w:b w:val="false"/>
          <w:bCs w:val="false"/>
          <w:sz w:val="28"/>
          <w:szCs w:val="28"/>
        </w:rPr>
        <w:t>27020 Evreux</w:t>
      </w:r>
    </w:p>
    <w:p>
      <w:pPr>
        <w:pStyle w:val="Normal"/>
        <w:rPr/>
      </w:pPr>
      <w:r>
        <w:rPr/>
      </w:r>
    </w:p>
    <w:p>
      <w:pPr>
        <w:pStyle w:val="Normal"/>
        <w:rPr/>
      </w:pPr>
      <w:r>
        <w:rPr/>
      </w:r>
    </w:p>
    <w:p>
      <w:pPr>
        <w:pStyle w:val="Heading2"/>
        <w:rPr/>
      </w:pPr>
      <w:r>
        <w:rPr/>
        <w:t>Article 1 – Objet de l’acte d’engagement</w:t>
      </w:r>
    </w:p>
    <w:p>
      <w:pPr>
        <w:pStyle w:val="Normal"/>
        <w:widowControl w:val="false"/>
        <w:spacing w:before="120" w:after="120"/>
        <w:jc w:val="both"/>
        <w:rPr>
          <w:rFonts w:ascii="Calibri" w:hAnsi="Calibri" w:cs="Arial" w:asciiTheme="minorHAnsi" w:hAnsiTheme="minorHAnsi"/>
          <w:color w:val="000000"/>
          <w:sz w:val="22"/>
        </w:rPr>
      </w:pPr>
      <w:bookmarkStart w:id="5" w:name="_Toc81880367"/>
      <w:r>
        <w:rPr>
          <w:rFonts w:ascii="Calibri" w:hAnsi="Calibri" w:asciiTheme="minorHAnsi" w:hAnsiTheme="minorHAnsi"/>
          <w:sz w:val="22"/>
          <w:u w:val="single"/>
        </w:rPr>
        <w:t>Objet </w:t>
      </w:r>
      <w:r>
        <w:rPr>
          <w:rFonts w:ascii="Calibri" w:hAnsi="Calibri" w:asciiTheme="minorHAnsi" w:hAnsiTheme="minorHAnsi"/>
          <w:sz w:val="22"/>
        </w:rPr>
        <w:t xml:space="preserve">: </w:t>
      </w:r>
      <w:bookmarkEnd w:id="5"/>
      <w:r>
        <w:rPr>
          <w:rFonts w:cs="Arial" w:ascii="Calibri" w:hAnsi="Calibri" w:asciiTheme="minorHAnsi" w:hAnsiTheme="minorHAnsi"/>
          <w:color w:val="000000"/>
          <w:sz w:val="22"/>
        </w:rPr>
        <w:t xml:space="preserve">Le présent marché porte </w:t>
      </w:r>
      <w:r>
        <w:rPr>
          <w:rFonts w:cs="Arial" w:ascii="Arial" w:hAnsi="Arial"/>
          <w:color w:val="000000"/>
          <w:sz w:val="20"/>
          <w:szCs w:val="20"/>
        </w:rPr>
        <w:t xml:space="preserve"> sur l’Élaboration du plan départemental de protection des forêts contre les incendies (PDPFCI) de l'Eure. La durée prévue du plan est de 10 ans, de 2027 à 2037.</w:t>
      </w:r>
    </w:p>
    <w:p>
      <w:pPr>
        <w:pStyle w:val="Normal"/>
        <w:widowControl w:val="false"/>
        <w:spacing w:before="120" w:after="120"/>
        <w:jc w:val="both"/>
        <w:rPr>
          <w:rFonts w:ascii="Calibri" w:hAnsi="Calibri" w:cs="Arial" w:asciiTheme="minorHAnsi" w:hAnsiTheme="minorHAnsi"/>
          <w:color w:val="000000"/>
          <w:sz w:val="22"/>
        </w:rPr>
      </w:pPr>
      <w:r>
        <w:rPr>
          <w:rFonts w:cs="Arial" w:ascii="Calibri" w:hAnsi="Calibri"/>
          <w:color w:val="000000"/>
          <w:sz w:val="22"/>
        </w:rPr>
      </w:r>
    </w:p>
    <w:p>
      <w:pPr>
        <w:pStyle w:val="Heading2"/>
        <w:rPr/>
      </w:pPr>
      <w:r>
        <w:rPr/>
        <w:t>Article 2 – IDENTIFICATION DE L’ACHETEUR</w:t>
      </w:r>
    </w:p>
    <w:p>
      <w:pPr>
        <w:pStyle w:val="ListParagraph"/>
        <w:numPr>
          <w:ilvl w:val="0"/>
          <w:numId w:val="2"/>
        </w:numPr>
        <w:tabs>
          <w:tab w:val="clear" w:pos="708"/>
          <w:tab w:val="left" w:pos="360" w:leader="none"/>
        </w:tabs>
        <w:spacing w:lineRule="auto" w:line="240" w:before="0" w:after="0"/>
        <w:ind w:hanging="142" w:left="142"/>
        <w:contextualSpacing w:val="false"/>
        <w:jc w:val="both"/>
        <w:rPr>
          <w:rFonts w:ascii="Arial" w:hAnsi="Arial"/>
          <w:sz w:val="20"/>
          <w:szCs w:val="20"/>
        </w:rPr>
      </w:pPr>
      <w:r>
        <w:rPr>
          <w:rFonts w:ascii="Arial" w:hAnsi="Arial"/>
          <w:b/>
          <w:bCs/>
          <w:iCs/>
          <w:sz w:val="20"/>
          <w:szCs w:val="20"/>
        </w:rPr>
        <w:t>Désignation de l’acheteur :</w:t>
      </w:r>
    </w:p>
    <w:p>
      <w:pPr>
        <w:pStyle w:val="Normal"/>
        <w:spacing w:before="60" w:after="0"/>
        <w:jc w:val="both"/>
        <w:rPr>
          <w:rFonts w:ascii="Arial" w:hAnsi="Arial"/>
          <w:sz w:val="20"/>
          <w:szCs w:val="20"/>
        </w:rPr>
      </w:pPr>
      <w:r>
        <w:rPr>
          <w:rFonts w:cs="Arial" w:ascii="Arial" w:hAnsi="Arial"/>
          <w:color w:val="000000"/>
          <w:sz w:val="20"/>
          <w:szCs w:val="20"/>
        </w:rPr>
        <w:t>Direction départementale des territoires et de la mer de l'Eure, dont le</w:t>
      </w:r>
      <w:r>
        <w:rPr>
          <w:rFonts w:cs="Arial" w:ascii="Arial" w:hAnsi="Arial"/>
          <w:color w:val="000000"/>
          <w:sz w:val="20"/>
          <w:szCs w:val="20"/>
          <w:shd w:fill="auto" w:val="clear"/>
        </w:rPr>
        <w:t xml:space="preserve"> siret est </w:t>
      </w:r>
      <w:r>
        <w:rPr>
          <w:rFonts w:cs="Arial" w:ascii="Arial" w:hAnsi="Arial"/>
          <w:color w:val="000000"/>
          <w:sz w:val="20"/>
          <w:szCs w:val="20"/>
        </w:rPr>
        <w:t>N°130 011 158 00016 :</w:t>
      </w:r>
    </w:p>
    <w:p>
      <w:pPr>
        <w:pStyle w:val="Normal"/>
        <w:rPr>
          <w:rFonts w:ascii="Arial" w:hAnsi="Arial" w:cs="Arial"/>
          <w:color w:val="000000"/>
          <w:sz w:val="20"/>
          <w:szCs w:val="20"/>
        </w:rPr>
      </w:pPr>
      <w:r>
        <w:rPr>
          <w:rFonts w:cs="Arial" w:ascii="Arial" w:hAnsi="Arial"/>
          <w:color w:val="000000"/>
          <w:sz w:val="20"/>
          <w:szCs w:val="20"/>
        </w:rPr>
      </w:r>
    </w:p>
    <w:p>
      <w:pPr>
        <w:pStyle w:val="ListParagraph"/>
        <w:numPr>
          <w:ilvl w:val="0"/>
          <w:numId w:val="2"/>
        </w:numPr>
        <w:spacing w:lineRule="auto" w:line="240" w:before="120" w:after="200"/>
        <w:ind w:hanging="142" w:left="142"/>
        <w:contextualSpacing/>
        <w:jc w:val="both"/>
        <w:rPr>
          <w:rFonts w:ascii="Arial" w:hAnsi="Arial"/>
          <w:sz w:val="20"/>
          <w:szCs w:val="20"/>
        </w:rPr>
      </w:pPr>
      <w:r>
        <w:rPr>
          <w:rFonts w:ascii="Arial" w:hAnsi="Arial"/>
          <w:b/>
          <w:sz w:val="20"/>
          <w:szCs w:val="20"/>
        </w:rPr>
        <w:t xml:space="preserve">Nom, prénom, qualité du signataire du marché </w:t>
      </w:r>
    </w:p>
    <w:p>
      <w:pPr>
        <w:pStyle w:val="ListParagraph"/>
        <w:spacing w:lineRule="auto" w:line="240" w:before="120" w:after="200"/>
        <w:ind w:left="142"/>
        <w:contextualSpacing/>
        <w:jc w:val="both"/>
        <w:rPr>
          <w:rFonts w:ascii="Arial" w:hAnsi="Arial"/>
          <w:sz w:val="20"/>
          <w:szCs w:val="20"/>
        </w:rPr>
      </w:pPr>
      <w:r>
        <w:rPr>
          <w:rFonts w:ascii="Arial" w:hAnsi="Arial"/>
          <w:sz w:val="20"/>
          <w:szCs w:val="20"/>
        </w:rPr>
        <w:t>M. François LANDAIS, Dirrecteur de la DDTM</w:t>
      </w:r>
    </w:p>
    <w:p>
      <w:pPr>
        <w:pStyle w:val="ListParagraph"/>
        <w:spacing w:lineRule="auto" w:line="240" w:before="120" w:after="200"/>
        <w:ind w:left="142"/>
        <w:contextualSpacing/>
        <w:jc w:val="both"/>
        <w:rPr>
          <w:rFonts w:ascii="Arial" w:hAnsi="Arial"/>
          <w:sz w:val="20"/>
          <w:szCs w:val="20"/>
        </w:rPr>
      </w:pPr>
      <w:r>
        <w:rPr>
          <w:rFonts w:ascii="Arial" w:hAnsi="Arial"/>
          <w:sz w:val="20"/>
          <w:szCs w:val="20"/>
        </w:rPr>
      </w:r>
    </w:p>
    <w:p>
      <w:pPr>
        <w:pStyle w:val="ListParagraph"/>
        <w:numPr>
          <w:ilvl w:val="0"/>
          <w:numId w:val="2"/>
        </w:numPr>
        <w:spacing w:lineRule="auto" w:line="240" w:before="120" w:after="0"/>
        <w:ind w:hanging="142" w:left="142"/>
        <w:contextualSpacing w:val="false"/>
        <w:jc w:val="both"/>
        <w:rPr>
          <w:rFonts w:ascii="Arial" w:hAnsi="Arial"/>
          <w:sz w:val="20"/>
          <w:szCs w:val="20"/>
        </w:rPr>
      </w:pPr>
      <w:r>
        <w:rPr>
          <w:rFonts w:ascii="Arial" w:hAnsi="Arial"/>
          <w:b/>
          <w:sz w:val="20"/>
          <w:szCs w:val="20"/>
        </w:rPr>
        <w:t xml:space="preserve">Personnes en charge de l’exécution et du suivi du marché </w:t>
      </w:r>
    </w:p>
    <w:p>
      <w:pPr>
        <w:pStyle w:val="ListParagraph"/>
        <w:numPr>
          <w:ilvl w:val="0"/>
          <w:numId w:val="0"/>
        </w:numPr>
        <w:spacing w:lineRule="auto" w:line="240" w:before="120" w:after="0"/>
        <w:ind w:hanging="0" w:left="142"/>
        <w:contextualSpacing w:val="false"/>
        <w:jc w:val="both"/>
        <w:rPr>
          <w:rFonts w:ascii="Arial" w:hAnsi="Arial"/>
          <w:b/>
          <w:i/>
          <w:i/>
          <w:sz w:val="20"/>
          <w:szCs w:val="20"/>
        </w:rPr>
      </w:pPr>
      <w:r>
        <w:rPr>
          <w:rFonts w:ascii="Arial" w:hAnsi="Arial"/>
          <w:b/>
          <w:i/>
          <w:sz w:val="20"/>
          <w:szCs w:val="20"/>
        </w:rPr>
      </w:r>
    </w:p>
    <w:p>
      <w:pPr>
        <w:pStyle w:val="NoSpacing"/>
        <w:widowControl/>
        <w:suppressAutoHyphens w:val="true"/>
        <w:bidi w:val="0"/>
        <w:spacing w:lineRule="auto" w:line="240" w:before="0" w:after="0"/>
        <w:ind w:hanging="0" w:left="170" w:right="0"/>
        <w:jc w:val="left"/>
        <w:rPr>
          <w:rFonts w:ascii="Arial" w:hAnsi="Arial"/>
          <w:sz w:val="20"/>
          <w:szCs w:val="20"/>
        </w:rPr>
      </w:pPr>
      <w:r>
        <w:rPr>
          <w:rFonts w:eastAsia="Calibri" w:cs="" w:ascii="Arial" w:hAnsi="Arial" w:cstheme="minorBidi" w:eastAsiaTheme="minorHAnsi"/>
          <w:color w:val="auto"/>
          <w:kern w:val="0"/>
          <w:sz w:val="20"/>
          <w:szCs w:val="20"/>
          <w:lang w:val="fr-FR" w:eastAsia="en-US" w:bidi="ar-SA"/>
        </w:rPr>
        <w:t>Direction Départementale des Territoires et de la Mer (DDTM)</w:t>
      </w:r>
    </w:p>
    <w:p>
      <w:pPr>
        <w:pStyle w:val="NoSpacing"/>
        <w:widowControl/>
        <w:suppressAutoHyphens w:val="true"/>
        <w:bidi w:val="0"/>
        <w:spacing w:lineRule="auto" w:line="240" w:before="0" w:after="0"/>
        <w:ind w:hanging="0" w:left="170" w:right="0"/>
        <w:jc w:val="left"/>
        <w:rPr>
          <w:rFonts w:ascii="Arial" w:hAnsi="Arial"/>
          <w:sz w:val="20"/>
          <w:szCs w:val="20"/>
        </w:rPr>
      </w:pPr>
      <w:r>
        <w:rPr>
          <w:rFonts w:eastAsia="Calibri" w:cs="" w:ascii="Arial" w:hAnsi="Arial" w:cstheme="minorBidi" w:eastAsiaTheme="minorHAnsi"/>
          <w:color w:val="auto"/>
          <w:kern w:val="0"/>
          <w:sz w:val="20"/>
          <w:szCs w:val="20"/>
          <w:lang w:val="fr-FR" w:eastAsia="en-US" w:bidi="ar-SA"/>
        </w:rPr>
        <w:t>Nathalie MORVAN</w:t>
      </w:r>
    </w:p>
    <w:p>
      <w:pPr>
        <w:pStyle w:val="NoSpacing"/>
        <w:widowControl/>
        <w:suppressAutoHyphens w:val="true"/>
        <w:bidi w:val="0"/>
        <w:spacing w:lineRule="auto" w:line="240" w:before="0" w:after="0"/>
        <w:ind w:hanging="0" w:left="170" w:right="0"/>
        <w:jc w:val="left"/>
        <w:rPr>
          <w:rFonts w:ascii="Arial" w:hAnsi="Arial"/>
          <w:sz w:val="20"/>
          <w:szCs w:val="20"/>
        </w:rPr>
      </w:pPr>
      <w:r>
        <w:rPr>
          <w:rFonts w:ascii="Arial" w:hAnsi="Arial"/>
          <w:sz w:val="20"/>
          <w:szCs w:val="20"/>
        </w:rPr>
        <w:t>Service Eau Biodiversité Forêts –  Milieux Naturels, Forêt, Chasse</w:t>
      </w:r>
    </w:p>
    <w:p>
      <w:pPr>
        <w:pStyle w:val="NoSpacing"/>
        <w:widowControl/>
        <w:suppressAutoHyphens w:val="true"/>
        <w:bidi w:val="0"/>
        <w:spacing w:lineRule="auto" w:line="240" w:before="0" w:after="0"/>
        <w:ind w:hanging="0" w:left="170" w:right="0"/>
        <w:jc w:val="left"/>
        <w:rPr>
          <w:rFonts w:ascii="Arial" w:hAnsi="Arial"/>
          <w:sz w:val="20"/>
          <w:szCs w:val="20"/>
        </w:rPr>
      </w:pPr>
      <w:r>
        <w:rPr>
          <w:rFonts w:ascii="Arial" w:hAnsi="Arial"/>
          <w:sz w:val="20"/>
          <w:szCs w:val="20"/>
        </w:rPr>
        <w:t xml:space="preserve">1, avenue Maréchal Foch </w:t>
      </w:r>
    </w:p>
    <w:p>
      <w:pPr>
        <w:pStyle w:val="NoSpacing"/>
        <w:widowControl/>
        <w:suppressAutoHyphens w:val="true"/>
        <w:bidi w:val="0"/>
        <w:spacing w:lineRule="auto" w:line="240" w:before="0" w:after="0"/>
        <w:ind w:hanging="0" w:left="227" w:right="0"/>
        <w:jc w:val="left"/>
        <w:rPr>
          <w:rFonts w:ascii="Arial" w:hAnsi="Arial"/>
          <w:sz w:val="20"/>
          <w:szCs w:val="20"/>
        </w:rPr>
      </w:pPr>
      <w:r>
        <w:rPr>
          <w:rFonts w:ascii="Arial" w:hAnsi="Arial"/>
          <w:sz w:val="20"/>
          <w:szCs w:val="20"/>
        </w:rPr>
        <w:t>27020 EVREUX cedex</w:t>
      </w:r>
    </w:p>
    <w:p>
      <w:pPr>
        <w:pStyle w:val="NoSpacing"/>
        <w:widowControl/>
        <w:suppressAutoHyphens w:val="true"/>
        <w:bidi w:val="0"/>
        <w:spacing w:lineRule="auto" w:line="240" w:before="0" w:after="0"/>
        <w:ind w:hanging="0" w:left="170" w:right="0"/>
        <w:jc w:val="left"/>
        <w:rPr>
          <w:rFonts w:ascii="Arial" w:hAnsi="Arial"/>
          <w:sz w:val="20"/>
          <w:szCs w:val="20"/>
        </w:rPr>
      </w:pPr>
      <w:r>
        <w:rPr>
          <w:rFonts w:ascii="Arial" w:hAnsi="Arial"/>
          <w:sz w:val="20"/>
          <w:szCs w:val="20"/>
        </w:rPr>
        <w:t>tél : 02 32 29 60 94</w:t>
      </w:r>
    </w:p>
    <w:p>
      <w:pPr>
        <w:pStyle w:val="NoSpacing"/>
        <w:widowControl/>
        <w:suppressAutoHyphens w:val="true"/>
        <w:bidi w:val="0"/>
        <w:spacing w:lineRule="auto" w:line="240" w:before="0" w:after="0"/>
        <w:ind w:hanging="0" w:left="227" w:right="0"/>
        <w:jc w:val="left"/>
        <w:rPr>
          <w:rFonts w:ascii="Arial" w:hAnsi="Arial"/>
          <w:sz w:val="20"/>
          <w:szCs w:val="20"/>
        </w:rPr>
      </w:pPr>
      <w:r>
        <w:rPr>
          <w:rFonts w:ascii="Arial" w:hAnsi="Arial"/>
          <w:sz w:val="20"/>
          <w:szCs w:val="20"/>
        </w:rPr>
        <w:t>courriel : ddtm-sebf-mnfc-foret@eure.gouv.fr</w:t>
      </w:r>
    </w:p>
    <w:p>
      <w:pPr>
        <w:pStyle w:val="Normal"/>
        <w:spacing w:before="60" w:after="0"/>
        <w:rPr>
          <w:rFonts w:ascii="Arial" w:hAnsi="Arial"/>
          <w:sz w:val="20"/>
          <w:szCs w:val="20"/>
        </w:rPr>
      </w:pPr>
      <w:r>
        <w:rPr>
          <w:rFonts w:ascii="Arial" w:hAnsi="Arial"/>
          <w:sz w:val="20"/>
          <w:szCs w:val="20"/>
        </w:rPr>
      </w:r>
    </w:p>
    <w:p>
      <w:pPr>
        <w:pStyle w:val="NoSpacing"/>
        <w:widowControl/>
        <w:numPr>
          <w:ilvl w:val="0"/>
          <w:numId w:val="0"/>
        </w:numPr>
        <w:suppressAutoHyphens w:val="true"/>
        <w:bidi w:val="0"/>
        <w:spacing w:lineRule="auto" w:line="240" w:before="0" w:after="0"/>
        <w:ind w:hanging="0" w:left="0"/>
        <w:jc w:val="left"/>
        <w:rPr>
          <w:rFonts w:ascii="Arial" w:hAnsi="Arial"/>
          <w:sz w:val="20"/>
          <w:szCs w:val="20"/>
        </w:rPr>
      </w:pPr>
      <w:r>
        <w:rPr>
          <w:rFonts w:ascii="Arial" w:hAnsi="Arial"/>
          <w:sz w:val="20"/>
          <w:szCs w:val="20"/>
        </w:rPr>
      </w:r>
    </w:p>
    <w:p>
      <w:pPr>
        <w:pStyle w:val="Heading2"/>
        <w:rPr>
          <w:rFonts w:ascii="Arial" w:hAnsi="Arial"/>
          <w:sz w:val="20"/>
          <w:szCs w:val="20"/>
        </w:rPr>
      </w:pPr>
      <w:bookmarkStart w:id="6" w:name="_Toc528596341"/>
      <w:r>
        <w:rPr>
          <w:rFonts w:ascii="Arial" w:hAnsi="Arial"/>
          <w:sz w:val="20"/>
          <w:szCs w:val="20"/>
        </w:rPr>
        <w:t>ARTICLE 3 – Engagement du titulaire ou du groupement titulaire</w:t>
      </w:r>
      <w:bookmarkEnd w:id="6"/>
      <w:r>
        <w:rPr>
          <w:rFonts w:ascii="Arial" w:hAnsi="Arial"/>
          <w:sz w:val="20"/>
          <w:szCs w:val="20"/>
        </w:rPr>
        <w:t xml:space="preserve"> </w:t>
      </w:r>
    </w:p>
    <w:p>
      <w:pPr>
        <w:pStyle w:val="Heading4"/>
        <w:rPr>
          <w:rFonts w:ascii="Arial" w:hAnsi="Arial"/>
          <w:sz w:val="20"/>
          <w:szCs w:val="20"/>
        </w:rPr>
      </w:pPr>
      <w:bookmarkStart w:id="7" w:name="_Toc528596342"/>
      <w:r>
        <w:rPr>
          <w:rFonts w:ascii="Arial" w:hAnsi="Arial"/>
          <w:sz w:val="20"/>
          <w:szCs w:val="20"/>
        </w:rPr>
        <w:t>Article 3.1 - Identification et engagement du titulaire ou du groupement titulaire</w:t>
      </w:r>
      <w:bookmarkEnd w:id="7"/>
      <w:r>
        <w:rPr>
          <w:rFonts w:ascii="Arial" w:hAnsi="Arial"/>
          <w:sz w:val="20"/>
          <w:szCs w:val="20"/>
        </w:rPr>
        <w:t xml:space="preserve"> </w:t>
      </w:r>
    </w:p>
    <w:p>
      <w:pPr>
        <w:pStyle w:val="Normal"/>
        <w:jc w:val="both"/>
        <w:rPr>
          <w:rFonts w:ascii="Arial" w:hAnsi="Arial"/>
          <w:sz w:val="20"/>
          <w:szCs w:val="20"/>
        </w:rPr>
      </w:pPr>
      <w:r>
        <w:rPr>
          <w:rFonts w:ascii="Arial" w:hAnsi="Arial"/>
          <w:i/>
          <w:iCs/>
          <w:color w:val="0000FF"/>
          <w:sz w:val="20"/>
          <w:szCs w:val="20"/>
        </w:rPr>
        <w:t>(Cocher les cases correspondantes.)</w:t>
      </w:r>
    </w:p>
    <w:p>
      <w:pPr>
        <w:pStyle w:val="Normal"/>
        <w:jc w:val="both"/>
        <w:rPr>
          <w:rFonts w:ascii="Arial" w:hAnsi="Arial"/>
          <w:sz w:val="20"/>
          <w:szCs w:val="20"/>
        </w:rPr>
      </w:pPr>
      <w:r>
        <w:rPr>
          <w:rFonts w:ascii="Arial" w:hAnsi="Arial"/>
          <w:sz w:val="20"/>
          <w:szCs w:val="20"/>
        </w:rPr>
        <w:t>Après avoir pris connaissance des pièces constitutives du marché décrites à l’article 3 du CCAP du marché et conformément à leurs clauses,</w:t>
      </w:r>
    </w:p>
    <w:p>
      <w:pPr>
        <w:pStyle w:val="Normal"/>
        <w:ind w:left="567"/>
        <w:jc w:val="both"/>
        <w:rPr>
          <w:rFonts w:ascii="Arial" w:hAnsi="Arial"/>
          <w:sz w:val="20"/>
          <w:szCs w:val="20"/>
        </w:rPr>
      </w:pPr>
      <w:r>
        <w:fldChar w:fldCharType="begin">
          <w:ffData>
            <w:name w:val="Bookmark Copie 2"/>
            <w:enabled/>
            <w:calcOnExit w:val="0"/>
            <w:checkBox>
              <w:sizeAuto/>
            </w:checkBox>
          </w:ffData>
        </w:fldChar>
      </w:r>
      <w:r>
        <w:rPr>
          <w:sz w:val="20"/>
          <w:szCs w:val="20"/>
          <w:rFonts w:ascii="Arial" w:hAnsi="Arial"/>
        </w:rPr>
        <w:instrText xml:space="preserve"> FORMCHECKBOX </w:instrText>
      </w:r>
      <w:r>
        <w:rPr>
          <w:sz w:val="20"/>
          <w:szCs w:val="20"/>
          <w:rFonts w:ascii="Arial" w:hAnsi="Arial"/>
        </w:rPr>
        <w:fldChar w:fldCharType="separate"/>
      </w:r>
      <w:bookmarkStart w:id="8" w:name="Bookmark_Copie_2"/>
      <w:bookmarkStart w:id="9" w:name="Bookmark_Copie_2"/>
      <w:bookmarkEnd w:id="9"/>
      <w:r>
        <w:rPr>
          <w:rFonts w:ascii="Arial" w:hAnsi="Arial"/>
          <w:sz w:val="20"/>
          <w:szCs w:val="20"/>
        </w:rPr>
      </w:r>
      <w:r>
        <w:rPr>
          <w:sz w:val="20"/>
          <w:szCs w:val="20"/>
          <w:rFonts w:ascii="Arial" w:hAnsi="Arial"/>
        </w:rPr>
        <w:fldChar w:fldCharType="end"/>
      </w:r>
      <w:bookmarkStart w:id="10" w:name="Bookmark_Copie_2_Copie_1"/>
      <w:bookmarkStart w:id="11" w:name="Bookmark_Copie_2_Copie_1_Copie_1"/>
      <w:bookmarkStart w:id="12" w:name="Bookmark_Copie_2_Copie_1_Copie_1_Copie_1"/>
      <w:bookmarkStart w:id="13" w:name="Bookmark_Copie_2_Copie_1_Copie_1_Copie_2"/>
      <w:bookmarkStart w:id="14" w:name="Bookmark_Copie_2_Copie_1_Copie_1_Copie_3"/>
      <w:bookmarkStart w:id="15" w:name="Bookmark_Copie_2_Copie_1_Copie_1_Copie_4"/>
      <w:bookmarkStart w:id="16" w:name="Bookmark_Copie_2_Copie_1_Copie_1_Copie_5"/>
      <w:bookmarkStart w:id="17" w:name="Bookmark_Copie_2_Copie_1_Copie_1_Copie_6"/>
      <w:bookmarkStart w:id="18" w:name="Bookmark_Copie_2_Copie_1_Copie_1_Copie_7"/>
      <w:bookmarkStart w:id="19" w:name="Bookmark_Copie_2_Copie_1_Copie_1_Copie_8"/>
      <w:bookmarkStart w:id="20" w:name="Bookmark_Copie_2_Copie_1_Copie_1_Copie_7"/>
      <w:bookmarkStart w:id="21" w:name="Bookmark_Copie_2_Copie_1_Copie_1_Copie_6"/>
      <w:bookmarkStart w:id="22" w:name="Bookmark_Copie_2_Copie_1_Copie_1_Copie_5"/>
      <w:bookmarkStart w:id="23" w:name="Bookmark_Copie_2_Copie_1_Copie_1_Copie_4"/>
      <w:bookmarkStart w:id="24" w:name="Bookmark_Copie_2_Copie_1_Copie_1_Copie_3"/>
      <w:bookmarkStart w:id="25" w:name="Bookmark_Copie_2_Copie_1_Copie_1_Copie_2"/>
      <w:bookmarkStart w:id="26" w:name="Bookmark_Copie_2_Copie_1_Copie_1_Copie_1"/>
      <w:bookmarkStart w:id="27" w:name="Bookmark_Copie_2_Copie_1_Copie_1"/>
      <w:bookmarkStart w:id="28" w:name="Bookmark_Copie_2_Copie_1"/>
      <w:bookmarkStart w:id="29" w:name="Bookmark_Copie_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Arial" w:hAnsi="Arial"/>
          <w:sz w:val="20"/>
          <w:szCs w:val="20"/>
        </w:rPr>
        <w:t xml:space="preserve"> Le signataire</w:t>
      </w:r>
    </w:p>
    <w:p>
      <w:pPr>
        <w:pStyle w:val="Normal"/>
        <w:ind w:left="1418"/>
        <w:jc w:val="both"/>
        <w:rPr>
          <w:rFonts w:ascii="Arial" w:hAnsi="Arial"/>
          <w:sz w:val="20"/>
          <w:szCs w:val="20"/>
        </w:rPr>
      </w:pPr>
      <w:r>
        <w:fldChar w:fldCharType="begin">
          <w:ffData>
            <w:name w:val="Bookmark Copie 3"/>
            <w:enabled/>
            <w:calcOnExit w:val="0"/>
            <w:checkBox>
              <w:sizeAuto/>
            </w:checkBox>
          </w:ffData>
        </w:fldChar>
      </w:r>
      <w:r>
        <w:rPr>
          <w:sz w:val="20"/>
          <w:szCs w:val="20"/>
          <w:rFonts w:ascii="Arial" w:hAnsi="Arial"/>
        </w:rPr>
        <w:instrText xml:space="preserve"> FORMCHECKBOX </w:instrText>
      </w:r>
      <w:r>
        <w:rPr>
          <w:sz w:val="20"/>
          <w:szCs w:val="20"/>
          <w:rFonts w:ascii="Arial" w:hAnsi="Arial"/>
        </w:rPr>
        <w:fldChar w:fldCharType="separate"/>
      </w:r>
      <w:bookmarkStart w:id="30" w:name="Bookmark_Copie_3"/>
      <w:bookmarkStart w:id="31" w:name="Bookmark_Copie_3"/>
      <w:bookmarkEnd w:id="31"/>
      <w:r>
        <w:rPr>
          <w:rFonts w:ascii="Arial" w:hAnsi="Arial"/>
          <w:sz w:val="20"/>
          <w:szCs w:val="20"/>
        </w:rPr>
      </w:r>
      <w:r>
        <w:rPr>
          <w:sz w:val="20"/>
          <w:szCs w:val="20"/>
          <w:rFonts w:ascii="Arial" w:hAnsi="Arial"/>
        </w:rPr>
        <w:fldChar w:fldCharType="end"/>
      </w:r>
      <w:bookmarkStart w:id="32" w:name="Bookmark_Copie_3_Copie_1"/>
      <w:bookmarkStart w:id="33" w:name="Bookmark_Copie_3_Copie_1_Copie_1"/>
      <w:bookmarkStart w:id="34" w:name="Bookmark_Copie_3_Copie_1_Copie_1_Copie_1"/>
      <w:bookmarkStart w:id="35" w:name="Bookmark_Copie_3_Copie_1_Copie_1_Copie_2"/>
      <w:bookmarkStart w:id="36" w:name="Bookmark_Copie_3_Copie_1_Copie_1_Copie_3"/>
      <w:bookmarkStart w:id="37" w:name="Bookmark_Copie_3_Copie_1_Copie_1_Copie_4"/>
      <w:bookmarkStart w:id="38" w:name="Bookmark_Copie_3_Copie_1_Copie_1_Copie_5"/>
      <w:bookmarkStart w:id="39" w:name="Bookmark_Copie_3_Copie_1_Copie_1_Copie_6"/>
      <w:bookmarkStart w:id="40" w:name="Bookmark_Copie_3_Copie_1_Copie_1_Copie_7"/>
      <w:bookmarkStart w:id="41" w:name="Bookmark_Copie_3_Copie_1_Copie_1_Copie_8"/>
      <w:bookmarkStart w:id="42" w:name="Bookmark_Copie_3_Copie_1_Copie_1_Copie_7"/>
      <w:bookmarkStart w:id="43" w:name="Bookmark_Copie_3_Copie_1_Copie_1_Copie_6"/>
      <w:bookmarkStart w:id="44" w:name="Bookmark_Copie_3_Copie_1_Copie_1_Copie_5"/>
      <w:bookmarkStart w:id="45" w:name="Bookmark_Copie_3_Copie_1_Copie_1_Copie_4"/>
      <w:bookmarkStart w:id="46" w:name="Bookmark_Copie_3_Copie_1_Copie_1_Copie_3"/>
      <w:bookmarkStart w:id="47" w:name="Bookmark_Copie_3_Copie_1_Copie_1_Copie_2"/>
      <w:bookmarkStart w:id="48" w:name="Bookmark_Copie_3_Copie_1_Copie_1_Copie_1"/>
      <w:bookmarkStart w:id="49" w:name="Bookmark_Copie_3_Copie_1_Copie_1"/>
      <w:bookmarkStart w:id="50" w:name="Bookmark_Copie_3_Copie_1"/>
      <w:bookmarkStart w:id="51" w:name="Bookmark_Copie_3"/>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ascii="Arial" w:hAnsi="Arial"/>
          <w:sz w:val="20"/>
          <w:szCs w:val="20"/>
        </w:rPr>
        <w:t xml:space="preserve"> s’engage, sur la base de son offre et pour son propre compte ;</w:t>
      </w:r>
    </w:p>
    <w:p>
      <w:pPr>
        <w:pStyle w:val="Normal"/>
        <w:jc w:val="both"/>
        <w:rPr>
          <w:rFonts w:ascii="Arial" w:hAnsi="Arial"/>
          <w:sz w:val="20"/>
          <w:szCs w:val="20"/>
        </w:rPr>
      </w:pPr>
      <w:r>
        <w:rPr>
          <w:rFonts w:ascii="Arial" w:hAnsi="Arial"/>
          <w:i/>
          <w:color w:val="0000FF"/>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pStyle w:val="Normal"/>
        <w:ind w:firstLine="1418"/>
        <w:jc w:val="both"/>
        <w:rPr>
          <w:rFonts w:ascii="Arial" w:hAnsi="Arial"/>
          <w:sz w:val="20"/>
          <w:szCs w:val="20"/>
        </w:rPr>
      </w:pPr>
      <w:r>
        <w:fldChar w:fldCharType="begin">
          <w:ffData>
            <w:name w:val="Bookmark Copie 4"/>
            <w:enabled/>
            <w:calcOnExit w:val="0"/>
            <w:checkBox>
              <w:sizeAuto/>
            </w:checkBox>
          </w:ffData>
        </w:fldChar>
      </w:r>
      <w:r>
        <w:rPr>
          <w:sz w:val="20"/>
          <w:szCs w:val="20"/>
          <w:rFonts w:ascii="Arial" w:hAnsi="Arial"/>
          <w:color w:val="0000FF"/>
        </w:rPr>
        <w:instrText xml:space="preserve"> FORMCHECKBOX </w:instrText>
      </w:r>
      <w:r>
        <w:rPr>
          <w:sz w:val="20"/>
          <w:szCs w:val="20"/>
          <w:rFonts w:ascii="Arial" w:hAnsi="Arial"/>
          <w:color w:val="0000FF"/>
        </w:rPr>
        <w:fldChar w:fldCharType="separate"/>
      </w:r>
      <w:bookmarkStart w:id="52" w:name="Bookmark_Copie_4"/>
      <w:bookmarkStart w:id="53" w:name="Bookmark_Copie_4"/>
      <w:bookmarkEnd w:id="53"/>
      <w:r>
        <w:rPr>
          <w:rFonts w:ascii="Arial" w:hAnsi="Arial"/>
          <w:color w:val="0000FF"/>
          <w:sz w:val="20"/>
          <w:szCs w:val="20"/>
        </w:rPr>
      </w:r>
      <w:r>
        <w:rPr>
          <w:sz w:val="20"/>
          <w:szCs w:val="20"/>
          <w:rFonts w:ascii="Arial" w:hAnsi="Arial"/>
          <w:color w:val="0000FF"/>
        </w:rPr>
        <w:fldChar w:fldCharType="end"/>
      </w:r>
      <w:bookmarkStart w:id="54" w:name="Bookmark_Copie_4_Copie_1"/>
      <w:bookmarkStart w:id="55" w:name="Bookmark_Copie_4_Copie_1_Copie_1"/>
      <w:bookmarkStart w:id="56" w:name="Bookmark_Copie_4_Copie_1_Copie_1_Copie_1"/>
      <w:bookmarkStart w:id="57" w:name="Bookmark_Copie_4_Copie_1_Copie_1_Copie_2"/>
      <w:bookmarkStart w:id="58" w:name="Bookmark_Copie_4_Copie_1_Copie_1_Copie_3"/>
      <w:bookmarkStart w:id="59" w:name="Bookmark_Copie_4_Copie_1_Copie_1_Copie_4"/>
      <w:bookmarkStart w:id="60" w:name="Bookmark_Copie_4_Copie_1_Copie_1_Copie_5"/>
      <w:bookmarkStart w:id="61" w:name="Bookmark_Copie_4_Copie_1_Copie_1_Copie_6"/>
      <w:bookmarkStart w:id="62" w:name="Bookmark_Copie_4_Copie_1_Copie_1_Copie_7"/>
      <w:bookmarkStart w:id="63" w:name="Bookmark_Copie_4_Copie_1_Copie_1_Copie_8"/>
      <w:bookmarkStart w:id="64" w:name="Bookmark_Copie_4_Copie_1_Copie_1_Copie_7"/>
      <w:bookmarkStart w:id="65" w:name="Bookmark_Copie_4_Copie_1_Copie_1_Copie_6"/>
      <w:bookmarkStart w:id="66" w:name="Bookmark_Copie_4_Copie_1_Copie_1_Copie_5"/>
      <w:bookmarkStart w:id="67" w:name="Bookmark_Copie_4_Copie_1_Copie_1_Copie_4"/>
      <w:bookmarkStart w:id="68" w:name="Bookmark_Copie_4_Copie_1_Copie_1_Copie_3"/>
      <w:bookmarkStart w:id="69" w:name="Bookmark_Copie_4_Copie_1_Copie_1_Copie_2"/>
      <w:bookmarkStart w:id="70" w:name="Bookmark_Copie_4_Copie_1_Copie_1_Copie_1"/>
      <w:bookmarkStart w:id="71" w:name="Bookmark_Copie_4_Copie_1_Copie_1"/>
      <w:bookmarkStart w:id="72" w:name="Bookmark_Copie_4_Copie_1"/>
      <w:bookmarkStart w:id="73" w:name="Bookmark_Copie_4"/>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Pr>
          <w:rFonts w:ascii="Arial" w:hAnsi="Arial"/>
          <w:color w:val="0000FF"/>
          <w:sz w:val="20"/>
          <w:szCs w:val="20"/>
        </w:rPr>
        <w:t xml:space="preserve"> engage la société ……………………… sur la base de son offre ;</w:t>
      </w:r>
    </w:p>
    <w:p>
      <w:pPr>
        <w:pStyle w:val="Normal"/>
        <w:jc w:val="both"/>
        <w:rPr>
          <w:rFonts w:ascii="Arial" w:hAnsi="Arial"/>
          <w:sz w:val="20"/>
          <w:szCs w:val="20"/>
        </w:rPr>
      </w:pPr>
      <w:r>
        <w:rPr>
          <w:rFonts w:ascii="Arial" w:hAnsi="Arial"/>
          <w:i/>
          <w:color w:val="0000FF"/>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pStyle w:val="Normal"/>
        <w:ind w:left="567"/>
        <w:jc w:val="both"/>
        <w:rPr>
          <w:rFonts w:ascii="Arial" w:hAnsi="Arial"/>
          <w:sz w:val="20"/>
          <w:szCs w:val="20"/>
        </w:rPr>
      </w:pPr>
      <w:r>
        <w:fldChar w:fldCharType="begin">
          <w:ffData>
            <w:name w:val="Bookmark Copie 5"/>
            <w:enabled/>
            <w:calcOnExit w:val="0"/>
            <w:checkBox>
              <w:sizeAuto/>
            </w:checkBox>
          </w:ffData>
        </w:fldChar>
      </w:r>
      <w:r>
        <w:rPr>
          <w:sz w:val="20"/>
          <w:szCs w:val="20"/>
          <w:rFonts w:ascii="Arial" w:hAnsi="Arial"/>
        </w:rPr>
        <w:instrText xml:space="preserve"> FORMCHECKBOX </w:instrText>
      </w:r>
      <w:r>
        <w:rPr>
          <w:sz w:val="20"/>
          <w:szCs w:val="20"/>
          <w:rFonts w:ascii="Arial" w:hAnsi="Arial"/>
        </w:rPr>
        <w:fldChar w:fldCharType="separate"/>
      </w:r>
      <w:bookmarkStart w:id="74" w:name="Bookmark_Copie_5"/>
      <w:bookmarkStart w:id="75" w:name="Bookmark_Copie_5"/>
      <w:bookmarkEnd w:id="75"/>
      <w:r>
        <w:rPr>
          <w:rFonts w:ascii="Arial" w:hAnsi="Arial"/>
          <w:sz w:val="20"/>
          <w:szCs w:val="20"/>
        </w:rPr>
      </w:r>
      <w:r>
        <w:rPr>
          <w:sz w:val="20"/>
          <w:szCs w:val="20"/>
          <w:rFonts w:ascii="Arial" w:hAnsi="Arial"/>
        </w:rPr>
        <w:fldChar w:fldCharType="end"/>
      </w:r>
      <w:bookmarkStart w:id="76" w:name="Bookmark_Copie_5_Copie_1"/>
      <w:bookmarkStart w:id="77" w:name="Bookmark_Copie_5_Copie_1_Copie_1"/>
      <w:bookmarkStart w:id="78" w:name="Bookmark_Copie_5_Copie_1_Copie_1_Copie_1"/>
      <w:bookmarkStart w:id="79" w:name="Bookmark_Copie_5_Copie_1_Copie_1_Copie_2"/>
      <w:bookmarkStart w:id="80" w:name="Bookmark_Copie_5_Copie_1_Copie_1_Copie_3"/>
      <w:bookmarkStart w:id="81" w:name="Bookmark_Copie_5_Copie_1_Copie_1_Copie_4"/>
      <w:bookmarkStart w:id="82" w:name="Bookmark_Copie_5_Copie_1_Copie_1_Copie_5"/>
      <w:bookmarkStart w:id="83" w:name="Bookmark_Copie_5_Copie_1_Copie_1_Copie_6"/>
      <w:bookmarkStart w:id="84" w:name="Bookmark_Copie_5_Copie_1_Copie_1_Copie_7"/>
      <w:bookmarkStart w:id="85" w:name="Bookmark_Copie_5_Copie_1_Copie_1_Copie_8"/>
      <w:bookmarkStart w:id="86" w:name="Bookmark_Copie_5_Copie_1_Copie_1_Copie_7"/>
      <w:bookmarkStart w:id="87" w:name="Bookmark_Copie_5_Copie_1_Copie_1_Copie_6"/>
      <w:bookmarkStart w:id="88" w:name="Bookmark_Copie_5_Copie_1_Copie_1_Copie_5"/>
      <w:bookmarkStart w:id="89" w:name="Bookmark_Copie_5_Copie_1_Copie_1_Copie_4"/>
      <w:bookmarkStart w:id="90" w:name="Bookmark_Copie_5_Copie_1_Copie_1_Copie_3"/>
      <w:bookmarkStart w:id="91" w:name="Bookmark_Copie_5_Copie_1_Copie_1_Copie_2"/>
      <w:bookmarkStart w:id="92" w:name="Bookmark_Copie_5_Copie_1_Copie_1_Copie_1"/>
      <w:bookmarkStart w:id="93" w:name="Bookmark_Copie_5_Copie_1_Copie_1"/>
      <w:bookmarkStart w:id="94" w:name="Bookmark_Copie_5_Copie_1"/>
      <w:bookmarkStart w:id="95" w:name="Bookmark_Copie_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Pr>
          <w:rFonts w:ascii="Arial" w:hAnsi="Arial"/>
          <w:sz w:val="20"/>
          <w:szCs w:val="20"/>
        </w:rPr>
        <w:t xml:space="preserve"> L’ensemble des membres du groupement s’engagent, sur la base de l’offre du groupement ;</w:t>
      </w:r>
    </w:p>
    <w:p>
      <w:pPr>
        <w:pStyle w:val="Normal"/>
        <w:jc w:val="both"/>
        <w:rPr>
          <w:rFonts w:ascii="Arial" w:hAnsi="Arial"/>
          <w:sz w:val="20"/>
          <w:szCs w:val="20"/>
        </w:rPr>
      </w:pPr>
      <w:r>
        <w:rPr>
          <w:rFonts w:ascii="Arial" w:hAnsi="Arial"/>
          <w:i/>
          <w:color w:val="0000FF"/>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i/>
          <w:iCs/>
          <w:color w:val="0000FF"/>
          <w:sz w:val="20"/>
          <w:szCs w:val="20"/>
        </w:rPr>
        <w:t>]</w:t>
      </w:r>
    </w:p>
    <w:p>
      <w:pPr>
        <w:pStyle w:val="Normal"/>
        <w:spacing w:before="0" w:after="120"/>
        <w:jc w:val="both"/>
        <w:rPr>
          <w:rFonts w:ascii="Arial" w:hAnsi="Arial"/>
          <w:sz w:val="20"/>
          <w:szCs w:val="20"/>
        </w:rPr>
      </w:pPr>
      <w:r>
        <w:rPr>
          <w:rFonts w:ascii="Arial" w:hAnsi="Arial"/>
          <w:sz w:val="20"/>
          <w:szCs w:val="20"/>
        </w:rPr>
        <w:t xml:space="preserve">à exécuter les prestations demandées aux prix et délais d’exécution indiqués aux articles 3.2 et 3.6 de l’acte d’engagement. </w:t>
      </w:r>
    </w:p>
    <w:p>
      <w:pPr>
        <w:pStyle w:val="Normal"/>
        <w:spacing w:before="0" w:after="120"/>
        <w:jc w:val="both"/>
        <w:rPr>
          <w:rFonts w:ascii="Calibri" w:hAnsi="Calibri" w:asciiTheme="minorHAnsi" w:hAnsiTheme="minorHAnsi"/>
        </w:rPr>
      </w:pPr>
      <w:r>
        <w:rPr>
          <w:rFonts w:asciiTheme="minorHAnsi" w:hAnsiTheme="minorHAnsi" w:ascii="Calibri" w:hAnsi="Calibri"/>
        </w:rPr>
      </w:r>
    </w:p>
    <w:p>
      <w:pPr>
        <w:pStyle w:val="Normal"/>
        <w:spacing w:before="0" w:after="120"/>
        <w:jc w:val="both"/>
        <w:rPr>
          <w:rFonts w:ascii="Calibri" w:hAnsi="Calibri" w:asciiTheme="minorHAnsi" w:hAnsiTheme="minorHAnsi"/>
        </w:rPr>
      </w:pPr>
      <w:r>
        <w:rPr>
          <w:rFonts w:asciiTheme="minorHAnsi" w:hAnsiTheme="minorHAnsi" w:ascii="Calibri" w:hAnsi="Calibri"/>
        </w:rPr>
      </w:r>
    </w:p>
    <w:p>
      <w:pPr>
        <w:pStyle w:val="Heading4"/>
        <w:rPr/>
      </w:pPr>
      <w:bookmarkStart w:id="96" w:name="_Toc528596343"/>
      <w:r>
        <w:rPr/>
        <w:t>Article 3.2 – Forfait de rémunération</w:t>
      </w:r>
      <w:bookmarkEnd w:id="96"/>
      <w:r>
        <w:rPr/>
        <w:t xml:space="preserve"> </w:t>
      </w:r>
    </w:p>
    <w:p>
      <w:pPr>
        <w:pStyle w:val="Normal"/>
        <w:jc w:val="both"/>
        <w:rPr>
          <w:rFonts w:ascii="Calibri" w:hAnsi="Calibri" w:asciiTheme="minorHAnsi" w:hAnsiTheme="minorHAnsi"/>
          <w:sz w:val="22"/>
        </w:rPr>
      </w:pPr>
      <w:r>
        <w:rPr>
          <w:rFonts w:cs="Arial" w:ascii="Arial" w:hAnsi="Arial"/>
          <w:color w:val="000000"/>
          <w:sz w:val="20"/>
          <w:szCs w:val="20"/>
        </w:rPr>
        <w:t xml:space="preserve">L’étude est rémunérée sur la base d’un prix global, forfaitaire et définitif, après remise des documents validés par le maître d’ouvrage. Le montant de l’étude couvre l’ensemble des frais occasionnés par l’exécution du contrat dans le respect du cahier des charges : salaires, acquisitions des données et documents, déplacements, frais généraux, secrétariat, reprographie. </w:t>
      </w:r>
    </w:p>
    <w:p>
      <w:pPr>
        <w:pStyle w:val="Normal"/>
        <w:tabs>
          <w:tab w:val="clear" w:pos="708"/>
          <w:tab w:val="left" w:pos="426" w:leader="none"/>
          <w:tab w:val="left" w:pos="5103" w:leader="none"/>
        </w:tabs>
        <w:spacing w:lineRule="auto" w:line="240" w:before="0" w:after="57"/>
        <w:ind w:hanging="0" w:left="0" w:right="0"/>
        <w:jc w:val="both"/>
        <w:rPr>
          <w:rFonts w:ascii="Arial" w:hAnsi="Arial" w:cs="Times New Roman"/>
          <w:sz w:val="20"/>
          <w:szCs w:val="20"/>
        </w:rPr>
      </w:pPr>
      <w:r>
        <w:rPr>
          <w:rFonts w:cs="Times New Roman" w:ascii="Arial" w:hAnsi="Arial"/>
          <w:sz w:val="20"/>
          <w:szCs w:val="20"/>
        </w:rPr>
      </w:r>
    </w:p>
    <w:p>
      <w:pPr>
        <w:pStyle w:val="Normal"/>
        <w:tabs>
          <w:tab w:val="clear" w:pos="708"/>
          <w:tab w:val="left" w:pos="426" w:leader="none"/>
          <w:tab w:val="left" w:pos="5103" w:leader="none"/>
        </w:tabs>
        <w:spacing w:lineRule="auto" w:line="240" w:before="0" w:after="57"/>
        <w:ind w:hanging="0" w:left="0" w:right="0"/>
        <w:jc w:val="both"/>
        <w:rPr>
          <w:rFonts w:ascii="Arial" w:hAnsi="Arial" w:cs="Times New Roman"/>
          <w:sz w:val="20"/>
          <w:szCs w:val="20"/>
        </w:rPr>
      </w:pPr>
      <w:r>
        <w:rPr>
          <w:rFonts w:cs="Times New Roman" w:ascii="Arial" w:hAnsi="Arial"/>
          <w:sz w:val="20"/>
          <w:szCs w:val="20"/>
        </w:rPr>
        <w:t>Dans le cadre de sa propositi</w:t>
      </w:r>
      <w:r>
        <w:rPr>
          <w:rFonts w:cs="Times New Roman" w:ascii="Arial" w:hAnsi="Arial"/>
          <w:sz w:val="20"/>
          <w:szCs w:val="20"/>
          <w:shd w:fill="auto" w:val="clear"/>
        </w:rPr>
        <w:t xml:space="preserve">on financière, le prestataire devra faire une estimation détaillée des coûts affectés à chaque partie ainsi qu’à chaque phase de l’étude, au personnel qui en aura la charge et au </w:t>
      </w:r>
      <w:r>
        <w:rPr>
          <w:rFonts w:cs="Times New Roman" w:ascii="Arial" w:hAnsi="Arial"/>
          <w:color w:val="000000"/>
          <w:sz w:val="20"/>
          <w:szCs w:val="20"/>
          <w:shd w:fill="auto" w:val="clear"/>
        </w:rPr>
        <w:t>temps consacré.</w:t>
      </w:r>
    </w:p>
    <w:p>
      <w:pPr>
        <w:pStyle w:val="Normal"/>
        <w:tabs>
          <w:tab w:val="clear" w:pos="708"/>
          <w:tab w:val="left" w:pos="426" w:leader="none"/>
          <w:tab w:val="left" w:pos="5103" w:leader="none"/>
        </w:tabs>
        <w:spacing w:lineRule="auto" w:line="240" w:before="0" w:after="57"/>
        <w:ind w:hanging="0" w:left="0" w:right="0"/>
        <w:jc w:val="both"/>
        <w:rPr>
          <w:rFonts w:ascii="Arial" w:hAnsi="Arial" w:cs="Times New Roman"/>
          <w:color w:val="000000"/>
          <w:sz w:val="20"/>
          <w:szCs w:val="20"/>
          <w:shd w:fill="auto" w:val="clear"/>
        </w:rPr>
      </w:pPr>
      <w:r>
        <w:rPr>
          <w:rFonts w:cs="Times New Roman" w:ascii="Arial" w:hAnsi="Arial"/>
          <w:color w:val="000000"/>
          <w:sz w:val="20"/>
          <w:szCs w:val="20"/>
          <w:shd w:fill="auto" w:val="clear"/>
        </w:rPr>
      </w:r>
    </w:p>
    <w:p>
      <w:pPr>
        <w:pStyle w:val="Normal"/>
        <w:tabs>
          <w:tab w:val="clear" w:pos="708"/>
          <w:tab w:val="left" w:pos="426" w:leader="none"/>
          <w:tab w:val="left" w:pos="5103" w:leader="none"/>
        </w:tabs>
        <w:spacing w:lineRule="auto" w:line="240" w:before="0" w:after="227"/>
        <w:ind w:hanging="0" w:left="0" w:right="0"/>
        <w:jc w:val="both"/>
        <w:rPr>
          <w:rFonts w:ascii="Arial" w:hAnsi="Arial" w:cs="Times New Roman"/>
          <w:color w:val="000000"/>
          <w:sz w:val="20"/>
          <w:szCs w:val="20"/>
        </w:rPr>
      </w:pPr>
      <w:r>
        <w:rPr>
          <w:rFonts w:cs="Times New Roman" w:ascii="Arial" w:hAnsi="Arial"/>
          <w:color w:val="000000"/>
          <w:sz w:val="20"/>
          <w:szCs w:val="20"/>
        </w:rPr>
      </w:r>
    </w:p>
    <w:tbl>
      <w:tblPr>
        <w:tblStyle w:val="Grilledutableau"/>
        <w:tblW w:w="1045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649"/>
        <w:gridCol w:w="2806"/>
      </w:tblGrid>
      <w:tr>
        <w:trPr/>
        <w:tc>
          <w:tcPr>
            <w:tcW w:w="7649" w:type="dxa"/>
            <w:tcBorders/>
          </w:tcPr>
          <w:p>
            <w:pPr>
              <w:pStyle w:val="Normal"/>
              <w:widowControl/>
              <w:suppressAutoHyphens w:val="true"/>
              <w:spacing w:lineRule="auto" w:line="240" w:before="0" w:after="0"/>
              <w:jc w:val="both"/>
              <w:rPr>
                <w:b/>
                <w:bCs/>
              </w:rPr>
            </w:pPr>
            <w:r>
              <w:rPr>
                <w:rFonts w:eastAsia="Calibri" w:cs="Arial" w:ascii="Calibri" w:hAnsi="Calibri" w:asciiTheme="minorHAnsi" w:hAnsiTheme="minorHAnsi"/>
                <w:b/>
                <w:bCs/>
                <w:i/>
                <w:kern w:val="0"/>
                <w:sz w:val="22"/>
                <w:szCs w:val="22"/>
                <w:lang w:val="fr-FR" w:eastAsia="en-US" w:bidi="ar-SA"/>
              </w:rPr>
              <w:t>(Montant HT)</w:t>
            </w:r>
          </w:p>
        </w:tc>
        <w:tc>
          <w:tcPr>
            <w:tcW w:w="2806" w:type="dxa"/>
            <w:tcBorders/>
          </w:tcPr>
          <w:p>
            <w:pPr>
              <w:pStyle w:val="Normal"/>
              <w:widowControl/>
              <w:suppressAutoHyphens w:val="true"/>
              <w:spacing w:lineRule="auto" w:line="240" w:before="0" w:after="0"/>
              <w:jc w:val="right"/>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Euros</w:t>
            </w:r>
          </w:p>
        </w:tc>
      </w:tr>
      <w:tr>
        <w:trPr/>
        <w:tc>
          <w:tcPr>
            <w:tcW w:w="7649" w:type="dxa"/>
            <w:tcBorders/>
          </w:tcPr>
          <w:p>
            <w:pPr>
              <w:pStyle w:val="Normal"/>
              <w:widowControl/>
              <w:suppressAutoHyphens w:val="true"/>
              <w:spacing w:lineRule="auto" w:line="240" w:before="0" w:after="0"/>
              <w:jc w:val="right"/>
              <w:rPr>
                <w:rFonts w:ascii="Calibri" w:hAnsi="Calibri" w:asciiTheme="minorHAnsi" w:hAnsiTheme="minorHAnsi"/>
                <w:b/>
                <w:sz w:val="22"/>
              </w:rPr>
            </w:pPr>
            <w:r>
              <w:rPr>
                <w:rFonts w:eastAsia="Calibri" w:cs="Arial" w:ascii="Calibri" w:hAnsi="Calibri" w:asciiTheme="minorHAnsi" w:hAnsiTheme="minorHAnsi"/>
                <w:b/>
                <w:kern w:val="0"/>
                <w:sz w:val="22"/>
                <w:szCs w:val="22"/>
                <w:lang w:val="fr-FR" w:eastAsia="en-US" w:bidi="ar-SA"/>
              </w:rPr>
              <w:t>TVA (20%)</w:t>
            </w:r>
          </w:p>
        </w:tc>
        <w:tc>
          <w:tcPr>
            <w:tcW w:w="2806" w:type="dxa"/>
            <w:tcBorders/>
          </w:tcPr>
          <w:p>
            <w:pPr>
              <w:pStyle w:val="Normal"/>
              <w:widowControl/>
              <w:suppressAutoHyphens w:val="true"/>
              <w:spacing w:lineRule="auto" w:line="240" w:before="0" w:after="0"/>
              <w:jc w:val="right"/>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Euros</w:t>
            </w:r>
          </w:p>
        </w:tc>
      </w:tr>
      <w:tr>
        <w:trPr/>
        <w:tc>
          <w:tcPr>
            <w:tcW w:w="7649" w:type="dxa"/>
            <w:tcBorders/>
          </w:tcPr>
          <w:p>
            <w:pPr>
              <w:pStyle w:val="Normal"/>
              <w:widowControl/>
              <w:suppressAutoHyphens w:val="true"/>
              <w:spacing w:lineRule="auto" w:line="240" w:before="0" w:after="0"/>
              <w:jc w:val="both"/>
              <w:rPr>
                <w:rFonts w:ascii="Calibri" w:hAnsi="Calibri" w:asciiTheme="minorHAnsi" w:hAnsiTheme="minorHAnsi"/>
                <w:b/>
                <w:sz w:val="22"/>
              </w:rPr>
            </w:pPr>
            <w:r>
              <w:rPr>
                <w:rFonts w:eastAsia="Calibri" w:cs="Arial" w:ascii="Calibri" w:hAnsi="Calibri" w:asciiTheme="minorHAnsi" w:hAnsiTheme="minorHAnsi"/>
                <w:b/>
                <w:kern w:val="0"/>
                <w:sz w:val="22"/>
                <w:szCs w:val="22"/>
                <w:lang w:val="fr-FR" w:eastAsia="en-US" w:bidi="ar-SA"/>
              </w:rPr>
              <w:t>Montant TTC</w:t>
            </w:r>
          </w:p>
        </w:tc>
        <w:tc>
          <w:tcPr>
            <w:tcW w:w="2806" w:type="dxa"/>
            <w:tcBorders/>
          </w:tcPr>
          <w:p>
            <w:pPr>
              <w:pStyle w:val="Normal"/>
              <w:widowControl/>
              <w:suppressAutoHyphens w:val="true"/>
              <w:spacing w:lineRule="auto" w:line="240" w:before="0" w:after="0"/>
              <w:jc w:val="right"/>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Euros</w:t>
            </w:r>
          </w:p>
        </w:tc>
      </w:tr>
    </w:tbl>
    <w:p>
      <w:pPr>
        <w:pStyle w:val="Normal"/>
        <w:jc w:val="both"/>
        <w:rPr>
          <w:color w:themeColor="text1" w:val="000000"/>
        </w:rPr>
      </w:pPr>
      <w:r>
        <w:rPr>
          <w:color w:themeColor="text1" w:val="000000"/>
        </w:rPr>
      </w:r>
    </w:p>
    <w:p>
      <w:pPr>
        <w:pStyle w:val="NoSpacing"/>
        <w:rPr>
          <w:b/>
          <w:bCs/>
          <w:color w:val="000000"/>
          <w:sz w:val="24"/>
          <w:szCs w:val="24"/>
        </w:rPr>
      </w:pPr>
      <w:r>
        <w:rPr>
          <w:rFonts w:eastAsia="Calibri" w:cs="" w:cstheme="minorBidi" w:eastAsiaTheme="minorHAnsi"/>
          <w:b/>
          <w:bCs/>
          <w:color w:val="000000"/>
          <w:kern w:val="0"/>
          <w:sz w:val="24"/>
          <w:szCs w:val="24"/>
          <w:lang w:val="fr-FR" w:eastAsia="en-US" w:bidi="ar-SA"/>
        </w:rPr>
        <w:t>Somme TTC en toute lettres  : ………………………………………………………</w:t>
      </w:r>
      <w:r>
        <w:rPr>
          <w:b/>
          <w:bCs/>
          <w:color w:val="000000"/>
          <w:sz w:val="24"/>
          <w:szCs w:val="24"/>
        </w:rPr>
        <w:t>..........................................</w:t>
      </w:r>
    </w:p>
    <w:p>
      <w:pPr>
        <w:pStyle w:val="Normal"/>
        <w:jc w:val="both"/>
        <w:rPr>
          <w:color w:themeColor="text1" w:val="000000"/>
        </w:rPr>
      </w:pPr>
      <w:r>
        <w:rPr>
          <w:color w:themeColor="text1" w:val="000000"/>
        </w:rPr>
      </w:r>
    </w:p>
    <w:p>
      <w:pPr>
        <w:pStyle w:val="Heading4"/>
        <w:rPr/>
      </w:pPr>
      <w:bookmarkStart w:id="97" w:name="_Toc528596344"/>
      <w:r>
        <w:rPr/>
        <w:t>Article 3.3 – Nature du groupement et, en cas de groupement conjoint, répartition des prestations</w:t>
      </w:r>
      <w:bookmarkEnd w:id="97"/>
      <w:r>
        <w:rPr/>
        <w:t xml:space="preserve"> </w:t>
      </w:r>
    </w:p>
    <w:p>
      <w:pPr>
        <w:pStyle w:val="Normal"/>
        <w:spacing w:before="0" w:after="120"/>
        <w:rPr>
          <w:rFonts w:ascii="Calibri" w:hAnsi="Calibri" w:asciiTheme="minorHAnsi" w:hAnsiTheme="minorHAnsi"/>
          <w:color w:val="0000FF"/>
          <w:sz w:val="22"/>
        </w:rPr>
      </w:pPr>
      <w:r>
        <w:rPr>
          <w:rFonts w:ascii="Calibri" w:hAnsi="Calibri" w:asciiTheme="minorHAnsi" w:hAnsiTheme="minorHAnsi"/>
          <w:i/>
          <w:iCs/>
          <w:color w:val="0000FF"/>
          <w:sz w:val="22"/>
        </w:rPr>
        <w:t>(En cas de groupement d’opérateurs économiques.)</w:t>
      </w:r>
    </w:p>
    <w:p>
      <w:pPr>
        <w:pStyle w:val="Normal"/>
        <w:spacing w:before="0" w:after="120"/>
        <w:rPr>
          <w:rFonts w:ascii="Calibri" w:hAnsi="Calibri" w:asciiTheme="minorHAnsi" w:hAnsiTheme="minorHAnsi"/>
          <w:sz w:val="22"/>
        </w:rPr>
      </w:pPr>
      <w:r>
        <w:rPr>
          <w:rFonts w:ascii="Calibri" w:hAnsi="Calibri" w:asciiTheme="minorHAnsi" w:hAnsiTheme="minorHAnsi"/>
          <w:sz w:val="22"/>
        </w:rPr>
        <w:t>Pour l’exécution du marché, le groupement d’opérateurs économiques est :</w:t>
      </w:r>
    </w:p>
    <w:p>
      <w:pPr>
        <w:pStyle w:val="Normal"/>
        <w:rPr>
          <w:rFonts w:ascii="Calibri" w:hAnsi="Calibri" w:asciiTheme="minorHAnsi" w:hAnsiTheme="minorHAnsi"/>
          <w:i/>
          <w:i/>
          <w:iCs/>
          <w:color w:val="0000FF"/>
          <w:sz w:val="22"/>
        </w:rPr>
      </w:pPr>
      <w:r>
        <w:rPr>
          <w:rFonts w:ascii="Calibri" w:hAnsi="Calibri" w:asciiTheme="minorHAnsi" w:hAnsiTheme="minorHAnsi"/>
          <w:i/>
          <w:iCs/>
          <w:color w:val="0000FF"/>
          <w:sz w:val="22"/>
        </w:rPr>
        <w:t>(Cocher la case correspondante.)</w:t>
      </w:r>
    </w:p>
    <w:p>
      <w:pPr>
        <w:pStyle w:val="Normal"/>
        <w:jc w:val="center"/>
        <w:rPr>
          <w:rFonts w:ascii="Calibri" w:hAnsi="Calibri" w:asciiTheme="minorHAnsi" w:hAnsiTheme="minorHAnsi"/>
          <w:sz w:val="22"/>
        </w:rPr>
      </w:pPr>
      <w:r>
        <w:fldChar w:fldCharType="begin">
          <w:ffData>
            <w:name w:val="Bookmark Copie 6"/>
            <w:enabled/>
            <w:calcOnExit w:val="0"/>
            <w:checkBox>
              <w:sizeAuto/>
            </w:checkBox>
          </w:ffData>
        </w:fldChar>
      </w:r>
      <w:r>
        <w:rPr>
          <w:sz w:val="22"/>
          <w:rFonts w:ascii="Calibri" w:hAnsi="Calibri"/>
        </w:rPr>
        <w:instrText xml:space="preserve"> FORMCHECKBOX </w:instrText>
      </w:r>
      <w:r>
        <w:rPr>
          <w:sz w:val="22"/>
          <w:rFonts w:ascii="Calibri" w:hAnsi="Calibri"/>
        </w:rPr>
        <w:fldChar w:fldCharType="separate"/>
      </w:r>
      <w:bookmarkStart w:id="98" w:name="Bookmark_Copie_6"/>
      <w:bookmarkStart w:id="99" w:name="Bookmark_Copie_6"/>
      <w:bookmarkEnd w:id="99"/>
      <w:r>
        <w:rPr>
          <w:rFonts w:ascii="Calibri" w:hAnsi="Calibri"/>
          <w:sz w:val="22"/>
        </w:rPr>
      </w:r>
      <w:r>
        <w:rPr>
          <w:sz w:val="22"/>
          <w:rFonts w:ascii="Calibri" w:hAnsi="Calibri"/>
        </w:rPr>
        <w:fldChar w:fldCharType="end"/>
      </w:r>
      <w:bookmarkStart w:id="100" w:name="Bookmark_Copie_6_Copie_1"/>
      <w:bookmarkStart w:id="101" w:name="Bookmark_Copie_6_Copie_1_Copie_1"/>
      <w:bookmarkStart w:id="102" w:name="Bookmark_Copie_6_Copie_1_Copie_1_Copie_1"/>
      <w:bookmarkStart w:id="103" w:name="Bookmark_Copie_6_Copie_1_Copie_1_Copie_2"/>
      <w:bookmarkStart w:id="104" w:name="Bookmark_Copie_6_Copie_1_Copie_1_Copie_3"/>
      <w:bookmarkStart w:id="105" w:name="Bookmark_Copie_6_Copie_1_Copie_1_Copie_4"/>
      <w:bookmarkStart w:id="106" w:name="Bookmark_Copie_6_Copie_1_Copie_1_Copie_5"/>
      <w:bookmarkStart w:id="107" w:name="Bookmark_Copie_6_Copie_1_Copie_1_Copie_6"/>
      <w:bookmarkStart w:id="108" w:name="Bookmark_Copie_6_Copie_1_Copie_1_Copie_7"/>
      <w:bookmarkStart w:id="109" w:name="Bookmark_Copie_6_Copie_1_Copie_1_Copie_8"/>
      <w:bookmarkStart w:id="110" w:name="Bookmark_Copie_6_Copie_1_Copie_1_Copie_7"/>
      <w:bookmarkStart w:id="111" w:name="Bookmark_Copie_6_Copie_1_Copie_1_Copie_6"/>
      <w:bookmarkStart w:id="112" w:name="Bookmark_Copie_6_Copie_1_Copie_1_Copie_5"/>
      <w:bookmarkStart w:id="113" w:name="Bookmark_Copie_6_Copie_1_Copie_1_Copie_4"/>
      <w:bookmarkStart w:id="114" w:name="Bookmark_Copie_6_Copie_1_Copie_1_Copie_3"/>
      <w:bookmarkStart w:id="115" w:name="Bookmark_Copie_6_Copie_1_Copie_1_Copie_2"/>
      <w:bookmarkStart w:id="116" w:name="Bookmark_Copie_6_Copie_1_Copie_1_Copie_1"/>
      <w:bookmarkStart w:id="117" w:name="Bookmark_Copie_6_Copie_1_Copie_1"/>
      <w:bookmarkStart w:id="118" w:name="Bookmark_Copie_6_Copie_1"/>
      <w:bookmarkStart w:id="119" w:name="Bookmark_Copie_6"/>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Pr>
          <w:rFonts w:ascii="Calibri" w:hAnsi="Calibri" w:asciiTheme="minorHAnsi" w:hAnsiTheme="minorHAnsi"/>
          <w:i/>
          <w:iCs/>
          <w:sz w:val="22"/>
        </w:rPr>
        <w:t xml:space="preserve"> </w:t>
      </w:r>
      <w:r>
        <w:rPr>
          <w:rFonts w:ascii="Calibri" w:hAnsi="Calibri" w:asciiTheme="minorHAnsi" w:hAnsiTheme="minorHAnsi"/>
          <w:sz w:val="22"/>
        </w:rPr>
        <w:t>CONJOINT</w:t>
        <w:tab/>
        <w:tab/>
        <w:t>OU</w:t>
        <w:tab/>
        <w:tab/>
      </w:r>
      <w:r>
        <w:fldChar w:fldCharType="begin">
          <w:ffData>
            <w:name w:val="Bookmark Copie 7"/>
            <w:enabled/>
            <w:calcOnExit w:val="0"/>
            <w:checkBox>
              <w:sizeAuto/>
            </w:checkBox>
          </w:ffData>
        </w:fldChar>
      </w:r>
      <w:r>
        <w:rPr>
          <w:sz w:val="22"/>
          <w:rFonts w:ascii="Calibri" w:hAnsi="Calibri"/>
        </w:rPr>
        <w:instrText xml:space="preserve"> FORMCHECKBOX </w:instrText>
      </w:r>
      <w:r>
        <w:rPr>
          <w:sz w:val="22"/>
          <w:rFonts w:ascii="Calibri" w:hAnsi="Calibri"/>
        </w:rPr>
        <w:fldChar w:fldCharType="separate"/>
      </w:r>
      <w:bookmarkStart w:id="120" w:name="Bookmark_Copie_7"/>
      <w:bookmarkStart w:id="121" w:name="Bookmark_Copie_7"/>
      <w:bookmarkEnd w:id="121"/>
      <w:r>
        <w:rPr>
          <w:rFonts w:ascii="Calibri" w:hAnsi="Calibri" w:asciiTheme="minorHAnsi" w:hAnsiTheme="minorHAnsi"/>
          <w:sz w:val="22"/>
        </w:rPr>
      </w:r>
      <w:r>
        <w:rPr>
          <w:sz w:val="22"/>
          <w:rFonts w:ascii="Calibri" w:hAnsi="Calibri"/>
        </w:rPr>
        <w:fldChar w:fldCharType="end"/>
      </w:r>
      <w:bookmarkStart w:id="122" w:name="Bookmark_Copie_7_Copie_1"/>
      <w:bookmarkStart w:id="123" w:name="Bookmark_Copie_7_Copie_1_Copie_1"/>
      <w:bookmarkStart w:id="124" w:name="Bookmark_Copie_7_Copie_1_Copie_1_Copie_1"/>
      <w:bookmarkStart w:id="125" w:name="Bookmark_Copie_7_Copie_1_Copie_1_Copie_2"/>
      <w:bookmarkStart w:id="126" w:name="Bookmark_Copie_7_Copie_1_Copie_1_Copie_3"/>
      <w:bookmarkStart w:id="127" w:name="Bookmark_Copie_7_Copie_1_Copie_1_Copie_4"/>
      <w:bookmarkStart w:id="128" w:name="Bookmark_Copie_7_Copie_1_Copie_1_Copie_5"/>
      <w:bookmarkStart w:id="129" w:name="Bookmark_Copie_7_Copie_1_Copie_1_Copie_6"/>
      <w:bookmarkStart w:id="130" w:name="Bookmark_Copie_7_Copie_1_Copie_1_Copie_7"/>
      <w:bookmarkStart w:id="131" w:name="Bookmark_Copie_7_Copie_1_Copie_1_Copie_8"/>
      <w:bookmarkStart w:id="132" w:name="Bookmark_Copie_7_Copie_1_Copie_1_Copie_7"/>
      <w:bookmarkStart w:id="133" w:name="Bookmark_Copie_7_Copie_1_Copie_1_Copie_6"/>
      <w:bookmarkStart w:id="134" w:name="Bookmark_Copie_7_Copie_1_Copie_1_Copie_5"/>
      <w:bookmarkStart w:id="135" w:name="Bookmark_Copie_7_Copie_1_Copie_1_Copie_4"/>
      <w:bookmarkStart w:id="136" w:name="Bookmark_Copie_7_Copie_1_Copie_1_Copie_3"/>
      <w:bookmarkStart w:id="137" w:name="Bookmark_Copie_7_Copie_1_Copie_1_Copie_2"/>
      <w:bookmarkStart w:id="138" w:name="Bookmark_Copie_7_Copie_1_Copie_1_Copie_1"/>
      <w:bookmarkStart w:id="139" w:name="Bookmark_Copie_7_Copie_1_Copie_1"/>
      <w:bookmarkStart w:id="140" w:name="Bookmark_Copie_7_Copie_1"/>
      <w:bookmarkStart w:id="141" w:name="Bookmark_Copie_7"/>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Pr>
          <w:rFonts w:ascii="Calibri" w:hAnsi="Calibri" w:asciiTheme="minorHAnsi" w:hAnsiTheme="minorHAnsi"/>
          <w:iCs/>
          <w:sz w:val="22"/>
        </w:rPr>
        <w:t xml:space="preserve"> </w:t>
      </w:r>
      <w:r>
        <w:rPr>
          <w:rFonts w:ascii="Calibri" w:hAnsi="Calibri" w:asciiTheme="minorHAnsi" w:hAnsiTheme="minorHAnsi"/>
          <w:sz w:val="22"/>
        </w:rPr>
        <w:t>SOLIDAIRE</w:t>
      </w:r>
    </w:p>
    <w:p>
      <w:pPr>
        <w:pStyle w:val="Normal"/>
        <w:spacing w:before="0" w:after="120"/>
        <w:rPr>
          <w:rFonts w:ascii="Calibri" w:hAnsi="Calibri" w:asciiTheme="minorHAnsi" w:hAnsiTheme="minorHAnsi"/>
          <w:b/>
          <w:sz w:val="22"/>
        </w:rPr>
      </w:pPr>
      <w:r>
        <w:rPr>
          <w:rFonts w:ascii="Calibri" w:hAnsi="Calibri" w:asciiTheme="minorHAnsi" w:hAnsiTheme="minorHAnsi"/>
          <w:b/>
          <w:sz w:val="22"/>
        </w:rPr>
        <w:t>En cas de groupement conjoint, le mandataire du groupement est obligatoirement solidaire.</w:t>
      </w:r>
    </w:p>
    <w:p>
      <w:pPr>
        <w:pStyle w:val="Normal"/>
        <w:rPr>
          <w:rFonts w:ascii="Calibri" w:hAnsi="Calibri" w:asciiTheme="minorHAnsi" w:hAnsiTheme="minorHAnsi"/>
          <w:i/>
          <w:i/>
          <w:iCs/>
          <w:color w:val="0000FF"/>
          <w:sz w:val="22"/>
        </w:rPr>
      </w:pPr>
      <w:r>
        <w:rPr>
          <w:rFonts w:ascii="Calibri" w:hAnsi="Calibri" w:asciiTheme="minorHAnsi" w:hAnsiTheme="minorHAnsi"/>
          <w:i/>
          <w:iCs/>
          <w:color w:val="0000FF"/>
          <w:sz w:val="22"/>
        </w:rPr>
        <w:t xml:space="preserve"> </w:t>
      </w:r>
      <w:r>
        <w:rPr>
          <w:rFonts w:ascii="Calibri" w:hAnsi="Calibri" w:asciiTheme="minorHAnsi" w:hAnsiTheme="minorHAnsi"/>
          <w:i/>
          <w:iCs/>
          <w:color w:val="0000FF"/>
          <w:sz w:val="22"/>
        </w:rPr>
        <w:t>(Les membres du groupement conjoint indiquent dans le tableau ci-dessous la répartition des prestations que chacun d’entre eux s’engage à réaliser.)</w:t>
      </w:r>
    </w:p>
    <w:p>
      <w:pPr>
        <w:pStyle w:val="Normal"/>
        <w:rPr>
          <w:rFonts w:ascii="Calibri" w:hAnsi="Calibri" w:asciiTheme="minorHAnsi" w:hAnsiTheme="minorHAnsi"/>
          <w:i/>
          <w:i/>
          <w:iCs/>
          <w:color w:val="0000FF"/>
          <w:sz w:val="22"/>
        </w:rPr>
      </w:pPr>
      <w:r>
        <w:rPr>
          <w:rFonts w:asciiTheme="minorHAnsi" w:hAnsiTheme="minorHAnsi" w:ascii="Calibri" w:hAnsi="Calibri"/>
          <w:i/>
          <w:iCs/>
          <w:color w:val="0000FF"/>
          <w:sz w:val="22"/>
        </w:rPr>
      </w:r>
    </w:p>
    <w:tbl>
      <w:tblPr>
        <w:tblW w:w="9922"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814"/>
        <w:gridCol w:w="4557"/>
        <w:gridCol w:w="2551"/>
      </w:tblGrid>
      <w:tr>
        <w:trPr>
          <w:trHeight w:val="567" w:hRule="atLeast"/>
        </w:trPr>
        <w:tc>
          <w:tcPr>
            <w:tcW w:w="2814" w:type="dxa"/>
            <w:vMerge w:val="restart"/>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rPr>
                <w:rFonts w:ascii="Calibri" w:hAnsi="Calibri" w:asciiTheme="minorHAnsi" w:hAnsiTheme="minorHAnsi"/>
                <w:b/>
                <w:sz w:val="22"/>
              </w:rPr>
            </w:pPr>
            <w:r>
              <w:rPr>
                <w:rFonts w:ascii="Calibri" w:hAnsi="Calibri" w:asciiTheme="minorHAnsi" w:hAnsiTheme="minorHAnsi"/>
                <w:b/>
                <w:sz w:val="22"/>
              </w:rPr>
              <w:t>Désignation des membres du groupement conjoint</w:t>
            </w:r>
          </w:p>
        </w:tc>
        <w:tc>
          <w:tcPr>
            <w:tcW w:w="710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8"/>
                <w:tab w:val="left" w:pos="360" w:leader="none"/>
              </w:tabs>
              <w:spacing w:lineRule="auto" w:line="240" w:before="0" w:after="0"/>
              <w:jc w:val="center"/>
              <w:rPr>
                <w:rFonts w:ascii="Calibri" w:hAnsi="Calibri" w:asciiTheme="minorHAnsi" w:hAnsiTheme="minorHAnsi"/>
                <w:b/>
                <w:sz w:val="22"/>
              </w:rPr>
            </w:pPr>
            <w:r>
              <w:rPr>
                <w:rFonts w:ascii="Calibri" w:hAnsi="Calibri" w:asciiTheme="minorHAnsi" w:hAnsiTheme="minorHAnsi"/>
                <w:b/>
                <w:sz w:val="22"/>
              </w:rPr>
              <w:t>Prestations exécutées par les membres du groupement conjoint</w:t>
            </w:r>
          </w:p>
        </w:tc>
      </w:tr>
      <w:tr>
        <w:trPr>
          <w:trHeight w:val="567" w:hRule="atLeast"/>
        </w:trPr>
        <w:tc>
          <w:tcPr>
            <w:tcW w:w="2814" w:type="dxa"/>
            <w:vMerge w:val="continue"/>
            <w:tcBorders>
              <w:top w:val="single" w:sz="4" w:space="0" w:color="000000"/>
              <w:left w:val="single" w:sz="4" w:space="0" w:color="000000"/>
              <w:bottom w:val="single" w:sz="4" w:space="0" w:color="000000"/>
            </w:tcBorders>
            <w:shd w:color="auto" w:fill="FFFFFF" w:val="clear"/>
            <w:vAlign w:val="center"/>
          </w:tcPr>
          <w:p>
            <w:pPr>
              <w:pStyle w:val="Normal"/>
              <w:spacing w:lineRule="auto" w:line="240" w:before="0" w:after="0"/>
              <w:rPr>
                <w:rFonts w:ascii="Calibri" w:hAnsi="Calibri" w:asciiTheme="minorHAnsi" w:hAnsiTheme="minorHAnsi"/>
                <w:b/>
                <w:sz w:val="22"/>
              </w:rPr>
            </w:pPr>
            <w:r>
              <w:rPr>
                <w:rFonts w:asciiTheme="minorHAnsi" w:hAnsiTheme="minorHAnsi" w:ascii="Calibri" w:hAnsi="Calibri"/>
                <w:b/>
                <w:sz w:val="22"/>
              </w:rPr>
            </w:r>
          </w:p>
        </w:tc>
        <w:tc>
          <w:tcPr>
            <w:tcW w:w="4557" w:type="dxa"/>
            <w:tcBorders>
              <w:top w:val="single" w:sz="4" w:space="0" w:color="000000"/>
              <w:left w:val="single" w:sz="4" w:space="0" w:color="000000"/>
              <w:bottom w:val="single" w:sz="4" w:space="0" w:color="000000"/>
            </w:tcBorders>
            <w:shd w:color="auto" w:fill="FFFFFF" w:val="clear"/>
            <w:vAlign w:val="center"/>
          </w:tcPr>
          <w:p>
            <w:pPr>
              <w:pStyle w:val="Normal"/>
              <w:spacing w:lineRule="auto" w:line="240" w:before="0" w:after="0"/>
              <w:jc w:val="center"/>
              <w:rPr>
                <w:rFonts w:ascii="Calibri" w:hAnsi="Calibri" w:asciiTheme="minorHAnsi" w:hAnsiTheme="minorHAnsi"/>
                <w:b/>
                <w:sz w:val="22"/>
              </w:rPr>
            </w:pPr>
            <w:r>
              <w:rPr>
                <w:rFonts w:ascii="Calibri" w:hAnsi="Calibri" w:asciiTheme="minorHAnsi" w:hAnsiTheme="minorHAnsi"/>
                <w:b/>
                <w:sz w:val="22"/>
              </w:rPr>
              <w:t>Nature de la prestation</w:t>
            </w:r>
          </w:p>
        </w:tc>
        <w:tc>
          <w:tcPr>
            <w:tcW w:w="255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0" w:after="0"/>
              <w:jc w:val="center"/>
              <w:rPr>
                <w:rFonts w:ascii="Calibri" w:hAnsi="Calibri" w:asciiTheme="minorHAnsi" w:hAnsiTheme="minorHAnsi"/>
                <w:b/>
                <w:sz w:val="22"/>
              </w:rPr>
            </w:pPr>
            <w:r>
              <w:rPr>
                <w:rFonts w:ascii="Calibri" w:hAnsi="Calibri" w:asciiTheme="minorHAnsi" w:hAnsiTheme="minorHAnsi"/>
                <w:b/>
                <w:sz w:val="22"/>
              </w:rPr>
              <w:t>Montant HT</w:t>
            </w:r>
          </w:p>
          <w:p>
            <w:pPr>
              <w:pStyle w:val="Normal"/>
              <w:spacing w:lineRule="auto" w:line="240" w:before="0" w:after="0"/>
              <w:jc w:val="center"/>
              <w:rPr>
                <w:rFonts w:ascii="Calibri" w:hAnsi="Calibri" w:asciiTheme="minorHAnsi" w:hAnsiTheme="minorHAnsi"/>
                <w:sz w:val="22"/>
              </w:rPr>
            </w:pPr>
            <w:r>
              <w:rPr>
                <w:rFonts w:ascii="Calibri" w:hAnsi="Calibri" w:asciiTheme="minorHAnsi" w:hAnsiTheme="minorHAnsi"/>
                <w:b/>
                <w:sz w:val="22"/>
              </w:rPr>
              <w:t>de la prestation</w:t>
            </w:r>
          </w:p>
        </w:tc>
      </w:tr>
      <w:tr>
        <w:trPr>
          <w:trHeight w:val="504" w:hRule="atLeast"/>
        </w:trPr>
        <w:tc>
          <w:tcPr>
            <w:tcW w:w="2814" w:type="dxa"/>
            <w:tcBorders>
              <w:top w:val="single" w:sz="4" w:space="0" w:color="000000"/>
              <w:left w:val="single" w:sz="4" w:space="0" w:color="000000"/>
            </w:tcBorders>
            <w:shd w:color="auto" w:fill="auto" w:val="clear"/>
            <w:vAlign w:val="center"/>
          </w:tcPr>
          <w:p>
            <w:pPr>
              <w:pStyle w:val="Normal"/>
              <w:spacing w:before="0" w:after="0"/>
              <w:rPr>
                <w:rFonts w:ascii="Calibri" w:hAnsi="Calibri" w:asciiTheme="minorHAnsi" w:hAnsiTheme="minorHAnsi"/>
                <w:sz w:val="22"/>
              </w:rPr>
            </w:pPr>
            <w:r>
              <w:rPr>
                <w:rFonts w:asciiTheme="minorHAnsi" w:hAnsiTheme="minorHAnsi" w:ascii="Calibri" w:hAnsi="Calibri"/>
                <w:sz w:val="22"/>
              </w:rPr>
            </w:r>
          </w:p>
        </w:tc>
        <w:tc>
          <w:tcPr>
            <w:tcW w:w="4557" w:type="dxa"/>
            <w:tcBorders>
              <w:top w:val="single" w:sz="4" w:space="0" w:color="000000"/>
              <w:left w:val="single" w:sz="4" w:space="0" w:color="000000"/>
            </w:tcBorders>
            <w:shd w:color="auto" w:fill="auto" w:val="clear"/>
            <w:vAlign w:val="center"/>
          </w:tcPr>
          <w:p>
            <w:pPr>
              <w:pStyle w:val="Normal"/>
              <w:spacing w:before="0" w:after="0"/>
              <w:rPr>
                <w:rFonts w:ascii="Calibri" w:hAnsi="Calibri" w:asciiTheme="minorHAnsi" w:hAnsiTheme="minorHAnsi"/>
                <w:sz w:val="22"/>
              </w:rPr>
            </w:pPr>
            <w:r>
              <w:rPr>
                <w:rFonts w:asciiTheme="minorHAnsi" w:hAnsiTheme="minorHAnsi" w:ascii="Calibri" w:hAnsi="Calibri"/>
                <w:sz w:val="22"/>
              </w:rPr>
            </w:r>
          </w:p>
        </w:tc>
        <w:tc>
          <w:tcPr>
            <w:tcW w:w="2551" w:type="dxa"/>
            <w:tcBorders>
              <w:top w:val="single" w:sz="4" w:space="0" w:color="000000"/>
              <w:left w:val="single" w:sz="4" w:space="0" w:color="000000"/>
              <w:right w:val="single" w:sz="4" w:space="0" w:color="000000"/>
            </w:tcBorders>
            <w:shd w:color="auto" w:fill="auto" w:val="clear"/>
            <w:vAlign w:val="center"/>
          </w:tcPr>
          <w:p>
            <w:pPr>
              <w:pStyle w:val="Normal"/>
              <w:spacing w:before="0" w:after="0"/>
              <w:rPr>
                <w:rFonts w:ascii="Calibri" w:hAnsi="Calibri" w:asciiTheme="minorHAnsi" w:hAnsiTheme="minorHAnsi"/>
                <w:sz w:val="22"/>
              </w:rPr>
            </w:pPr>
            <w:r>
              <w:rPr>
                <w:rFonts w:asciiTheme="minorHAnsi" w:hAnsiTheme="minorHAnsi" w:ascii="Calibri" w:hAnsi="Calibri"/>
                <w:sz w:val="22"/>
              </w:rPr>
            </w:r>
          </w:p>
        </w:tc>
      </w:tr>
      <w:tr>
        <w:trPr>
          <w:trHeight w:val="504" w:hRule="atLeast"/>
        </w:trPr>
        <w:tc>
          <w:tcPr>
            <w:tcW w:w="2814" w:type="dxa"/>
            <w:tcBorders>
              <w:top w:val="single" w:sz="4" w:space="0" w:color="000000"/>
              <w:left w:val="single" w:sz="4" w:space="0" w:color="000000"/>
              <w:bottom w:val="single" w:sz="4" w:space="0" w:color="000000"/>
            </w:tcBorders>
            <w:shd w:color="auto" w:fill="auto" w:val="clear"/>
            <w:vAlign w:val="center"/>
          </w:tcPr>
          <w:p>
            <w:pPr>
              <w:pStyle w:val="Normal"/>
              <w:spacing w:before="0" w:after="0"/>
              <w:rPr>
                <w:rFonts w:ascii="Calibri" w:hAnsi="Calibri" w:asciiTheme="minorHAnsi" w:hAnsiTheme="minorHAnsi"/>
                <w:sz w:val="22"/>
              </w:rPr>
            </w:pPr>
            <w:r>
              <w:rPr>
                <w:rFonts w:asciiTheme="minorHAnsi" w:hAnsiTheme="minorHAnsi" w:ascii="Calibri" w:hAnsi="Calibri"/>
                <w:sz w:val="22"/>
              </w:rPr>
            </w:r>
          </w:p>
        </w:tc>
        <w:tc>
          <w:tcPr>
            <w:tcW w:w="4557" w:type="dxa"/>
            <w:tcBorders>
              <w:top w:val="single" w:sz="4" w:space="0" w:color="000000"/>
              <w:left w:val="single" w:sz="4" w:space="0" w:color="000000"/>
              <w:bottom w:val="single" w:sz="4" w:space="0" w:color="000000"/>
            </w:tcBorders>
            <w:shd w:color="auto" w:fill="auto" w:val="clear"/>
            <w:vAlign w:val="center"/>
          </w:tcPr>
          <w:p>
            <w:pPr>
              <w:pStyle w:val="Normal"/>
              <w:spacing w:before="0" w:after="0"/>
              <w:rPr>
                <w:rFonts w:ascii="Calibri" w:hAnsi="Calibri" w:asciiTheme="minorHAnsi" w:hAnsiTheme="minorHAnsi"/>
                <w:sz w:val="22"/>
              </w:rPr>
            </w:pPr>
            <w:r>
              <w:rPr>
                <w:rFonts w:asciiTheme="minorHAnsi" w:hAnsiTheme="minorHAnsi" w:ascii="Calibri" w:hAnsi="Calibri"/>
                <w:sz w:val="22"/>
              </w:rPr>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rPr>
                <w:rFonts w:ascii="Calibri" w:hAnsi="Calibri" w:asciiTheme="minorHAnsi" w:hAnsiTheme="minorHAnsi"/>
                <w:sz w:val="22"/>
              </w:rPr>
            </w:pPr>
            <w:r>
              <w:rPr>
                <w:rFonts w:asciiTheme="minorHAnsi" w:hAnsiTheme="minorHAnsi" w:ascii="Calibri" w:hAnsi="Calibri"/>
                <w:sz w:val="22"/>
              </w:rPr>
            </w:r>
          </w:p>
        </w:tc>
      </w:tr>
      <w:tr>
        <w:trPr>
          <w:trHeight w:val="504" w:hRule="atLeast"/>
        </w:trPr>
        <w:tc>
          <w:tcPr>
            <w:tcW w:w="2814" w:type="dxa"/>
            <w:tcBorders>
              <w:top w:val="single" w:sz="4" w:space="0" w:color="000000"/>
              <w:left w:val="single" w:sz="4" w:space="0" w:color="000000"/>
              <w:bottom w:val="single" w:sz="4" w:space="0" w:color="000000"/>
            </w:tcBorders>
            <w:shd w:color="auto" w:fill="auto" w:val="clear"/>
            <w:vAlign w:val="center"/>
          </w:tcPr>
          <w:p>
            <w:pPr>
              <w:pStyle w:val="Normal"/>
              <w:spacing w:before="0" w:after="0"/>
              <w:rPr>
                <w:rFonts w:ascii="Calibri" w:hAnsi="Calibri" w:asciiTheme="minorHAnsi" w:hAnsiTheme="minorHAnsi"/>
                <w:sz w:val="22"/>
              </w:rPr>
            </w:pPr>
            <w:r>
              <w:rPr>
                <w:rFonts w:asciiTheme="minorHAnsi" w:hAnsiTheme="minorHAnsi" w:ascii="Calibri" w:hAnsi="Calibri"/>
                <w:sz w:val="22"/>
              </w:rPr>
            </w:r>
          </w:p>
        </w:tc>
        <w:tc>
          <w:tcPr>
            <w:tcW w:w="4557" w:type="dxa"/>
            <w:tcBorders>
              <w:top w:val="single" w:sz="4" w:space="0" w:color="000000"/>
              <w:left w:val="single" w:sz="4" w:space="0" w:color="000000"/>
              <w:bottom w:val="single" w:sz="4" w:space="0" w:color="000000"/>
            </w:tcBorders>
            <w:shd w:color="auto" w:fill="auto" w:val="clear"/>
            <w:vAlign w:val="center"/>
          </w:tcPr>
          <w:p>
            <w:pPr>
              <w:pStyle w:val="Normal"/>
              <w:spacing w:before="0" w:after="0"/>
              <w:rPr>
                <w:rFonts w:ascii="Calibri" w:hAnsi="Calibri" w:asciiTheme="minorHAnsi" w:hAnsiTheme="minorHAnsi"/>
                <w:sz w:val="22"/>
              </w:rPr>
            </w:pPr>
            <w:r>
              <w:rPr>
                <w:rFonts w:asciiTheme="minorHAnsi" w:hAnsiTheme="minorHAnsi" w:ascii="Calibri" w:hAnsi="Calibri"/>
                <w:sz w:val="22"/>
              </w:rPr>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rPr>
                <w:rFonts w:ascii="Calibri" w:hAnsi="Calibri" w:asciiTheme="minorHAnsi" w:hAnsiTheme="minorHAnsi"/>
                <w:sz w:val="22"/>
              </w:rPr>
            </w:pPr>
            <w:r>
              <w:rPr>
                <w:rFonts w:asciiTheme="minorHAnsi" w:hAnsiTheme="minorHAnsi" w:ascii="Calibri" w:hAnsi="Calibri"/>
                <w:sz w:val="22"/>
              </w:rPr>
            </w:r>
          </w:p>
        </w:tc>
      </w:tr>
    </w:tbl>
    <w:p>
      <w:pPr>
        <w:pStyle w:val="Normal"/>
        <w:rPr/>
      </w:pPr>
      <w:r>
        <w:rPr/>
      </w:r>
    </w:p>
    <w:p>
      <w:pPr>
        <w:pStyle w:val="Normal"/>
        <w:rPr/>
      </w:pPr>
      <w:r>
        <w:rPr/>
      </w:r>
    </w:p>
    <w:p>
      <w:pPr>
        <w:pStyle w:val="Normal"/>
        <w:rPr>
          <w:ins w:id="1" w:author="Author1"/>
        </w:rPr>
      </w:pPr>
      <w:ins w:id="0" w:author="Author1">
        <w:r>
          <w:rPr/>
        </w:r>
      </w:ins>
    </w:p>
    <w:p>
      <w:pPr>
        <w:pStyle w:val="Normal"/>
        <w:rPr/>
      </w:pPr>
      <w:r>
        <w:rPr/>
      </w:r>
    </w:p>
    <w:p>
      <w:pPr>
        <w:pStyle w:val="Normal"/>
        <w:rPr/>
      </w:pPr>
      <w:r>
        <w:rPr/>
      </w:r>
    </w:p>
    <w:p>
      <w:pPr>
        <w:pStyle w:val="Heading4"/>
        <w:jc w:val="both"/>
        <w:rPr/>
      </w:pPr>
      <w:r>
        <w:rPr/>
        <w:t>Article 3.4 - Compte (s) à créditer</w:t>
      </w:r>
    </w:p>
    <w:p>
      <w:pPr>
        <w:pStyle w:val="Normal"/>
        <w:jc w:val="both"/>
        <w:rPr>
          <w:rFonts w:ascii="Calibri" w:hAnsi="Calibri" w:asciiTheme="minorHAnsi" w:hAnsiTheme="minorHAnsi"/>
          <w:i/>
          <w:i/>
          <w:sz w:val="22"/>
        </w:rPr>
      </w:pPr>
      <w:r>
        <w:rPr>
          <w:rFonts w:ascii="Calibri" w:hAnsi="Calibri" w:asciiTheme="minorHAnsi" w:hAnsiTheme="minorHAnsi"/>
          <w:i/>
          <w:sz w:val="22"/>
        </w:rPr>
        <w:t xml:space="preserve">L’acheteur se libérera des sommes dues, au titre du présent marché, en faisant porter le montant au crédit des comptes ci-après : </w:t>
      </w:r>
      <w:r>
        <w:rPr>
          <w:rFonts w:ascii="Calibri" w:hAnsi="Calibri" w:asciiTheme="minorHAnsi" w:hAnsiTheme="minorHAnsi"/>
          <w:b/>
          <w:i/>
          <w:color w:val="0000FF"/>
          <w:sz w:val="22"/>
          <w:u w:val="single"/>
        </w:rPr>
        <w:t>cadre(s) à compléter impérativement</w:t>
      </w:r>
      <w:r>
        <w:rPr>
          <w:rFonts w:ascii="Calibri" w:hAnsi="Calibri" w:asciiTheme="minorHAnsi" w:hAnsiTheme="minorHAnsi"/>
          <w:i/>
          <w:color w:val="0000FF"/>
          <w:sz w:val="22"/>
        </w:rPr>
        <w:t xml:space="preserve"> </w:t>
      </w:r>
    </w:p>
    <w:tbl>
      <w:tblPr>
        <w:tblStyle w:val="Grilledutableau"/>
        <w:tblW w:w="1045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456"/>
      </w:tblGrid>
      <w:tr>
        <w:trPr/>
        <w:tc>
          <w:tcPr>
            <w:tcW w:w="10456" w:type="dxa"/>
            <w:tcBorders/>
          </w:tcPr>
          <w:p>
            <w:pPr>
              <w:pStyle w:val="Normal"/>
              <w:widowControl/>
              <w:suppressAutoHyphens w:val="true"/>
              <w:spacing w:lineRule="auto" w:line="240" w:before="0" w:after="0"/>
              <w:jc w:val="both"/>
              <w:rPr>
                <w:rFonts w:ascii="Calibri" w:hAnsi="Calibri" w:asciiTheme="minorHAnsi" w:hAnsiTheme="minorHAnsi"/>
                <w:sz w:val="22"/>
              </w:rPr>
            </w:pPr>
            <w:r>
              <w:fldChar w:fldCharType="begin">
                <w:ffData>
                  <w:name w:val="Bookmark Copie 8"/>
                  <w:enabled/>
                  <w:calcOnExit w:val="0"/>
                  <w:checkBox>
                    <w:sizeAuto/>
                  </w:checkBox>
                </w:ffData>
              </w:fldChar>
            </w:r>
            <w:r>
              <w:rPr>
                <w:sz w:val="22"/>
                <w:kern w:val="0"/>
                <w:szCs w:val="22"/>
                <w:rFonts w:eastAsia="Calibri" w:cs="Arial" w:ascii="Calibri" w:hAnsi="Calibri"/>
                <w:lang w:val="fr-FR" w:eastAsia="en-US" w:bidi="ar-SA"/>
              </w:rPr>
              <w:instrText xml:space="preserve"> FORMCHECKBOX </w:instrText>
            </w:r>
            <w:r>
              <w:rPr>
                <w:sz w:val="22"/>
                <w:kern w:val="0"/>
                <w:szCs w:val="22"/>
                <w:rFonts w:eastAsia="Calibri" w:cs="Arial" w:ascii="Calibri" w:hAnsi="Calibri"/>
                <w:lang w:val="fr-FR" w:eastAsia="en-US" w:bidi="ar-SA"/>
              </w:rPr>
              <w:fldChar w:fldCharType="separate"/>
            </w:r>
            <w:bookmarkStart w:id="142" w:name="Bookmark_Copie_8"/>
            <w:bookmarkStart w:id="143" w:name="Bookmark_Copie_8"/>
            <w:bookmarkEnd w:id="143"/>
            <w:r>
              <w:rPr>
                <w:rFonts w:eastAsia="Calibri" w:cs="Arial" w:ascii="Calibri" w:hAnsi="Calibri"/>
                <w:kern w:val="0"/>
                <w:sz w:val="22"/>
                <w:szCs w:val="22"/>
                <w:lang w:val="fr-FR" w:eastAsia="en-US" w:bidi="ar-SA"/>
              </w:rPr>
            </w:r>
            <w:r>
              <w:rPr>
                <w:sz w:val="22"/>
                <w:kern w:val="0"/>
                <w:szCs w:val="22"/>
                <w:rFonts w:eastAsia="Calibri" w:cs="Arial" w:ascii="Calibri" w:hAnsi="Calibri"/>
                <w:lang w:val="fr-FR" w:eastAsia="en-US" w:bidi="ar-SA"/>
              </w:rPr>
              <w:fldChar w:fldCharType="end"/>
            </w:r>
            <w:bookmarkStart w:id="144" w:name="Bookmark_Copie_8_Copie_1"/>
            <w:bookmarkStart w:id="145" w:name="Bookmark_Copie_8_Copie_1_Copie_1"/>
            <w:bookmarkStart w:id="146" w:name="Bookmark_Copie_8_Copie_1_Copie_1_Copie_1"/>
            <w:bookmarkStart w:id="147" w:name="Bookmark_Copie_8_Copie_1_Copie_1_Copie_2"/>
            <w:bookmarkStart w:id="148" w:name="Bookmark_Copie_8_Copie_1_Copie_1_Copie_3"/>
            <w:bookmarkStart w:id="149" w:name="Bookmark_Copie_8_Copie_1_Copie_1_Copie_4"/>
            <w:bookmarkStart w:id="150" w:name="Bookmark_Copie_8_Copie_1_Copie_1_Copie_5"/>
            <w:bookmarkStart w:id="151" w:name="Bookmark_Copie_8_Copie_1_Copie_1_Copie_6"/>
            <w:bookmarkStart w:id="152" w:name="Bookmark_Copie_8_Copie_1_Copie_1_Copie_7"/>
            <w:bookmarkStart w:id="153" w:name="Bookmark_Copie_8_Copie_1_Copie_1_Copie_8"/>
            <w:bookmarkStart w:id="154" w:name="Bookmark_Copie_8_Copie_1_Copie_1_Copie_7"/>
            <w:bookmarkStart w:id="155" w:name="Bookmark_Copie_8_Copie_1_Copie_1_Copie_6"/>
            <w:bookmarkStart w:id="156" w:name="Bookmark_Copie_8_Copie_1_Copie_1_Copie_5"/>
            <w:bookmarkStart w:id="157" w:name="Bookmark_Copie_8_Copie_1_Copie_1_Copie_4"/>
            <w:bookmarkStart w:id="158" w:name="Bookmark_Copie_8_Copie_1_Copie_1_Copie_3"/>
            <w:bookmarkStart w:id="159" w:name="Bookmark_Copie_8_Copie_1_Copie_1_Copie_2"/>
            <w:bookmarkStart w:id="160" w:name="Bookmark_Copie_8_Copie_1_Copie_1_Copie_1"/>
            <w:bookmarkStart w:id="161" w:name="Bookmark_Copie_8_Copie_1_Copie_1"/>
            <w:bookmarkStart w:id="162" w:name="Bookmark_Copie_8_Copie_1"/>
            <w:bookmarkStart w:id="163" w:name="Bookmark_Copie_8"/>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Pr>
                <w:rFonts w:eastAsia="Calibri" w:cs="Arial" w:ascii="Calibri" w:hAnsi="Calibri" w:asciiTheme="minorHAnsi" w:hAnsiTheme="minorHAnsi"/>
                <w:kern w:val="0"/>
                <w:sz w:val="22"/>
                <w:szCs w:val="22"/>
                <w:lang w:val="fr-FR" w:eastAsia="en-US" w:bidi="ar-SA"/>
              </w:rPr>
              <w:t xml:space="preserve"> 1</w:t>
            </w:r>
            <w:r>
              <w:rPr>
                <w:rFonts w:eastAsia="Calibri" w:cs="Arial" w:ascii="Calibri" w:hAnsi="Calibri" w:asciiTheme="minorHAnsi" w:hAnsiTheme="minorHAnsi"/>
                <w:kern w:val="0"/>
                <w:sz w:val="22"/>
                <w:szCs w:val="22"/>
                <w:vertAlign w:val="superscript"/>
                <w:lang w:val="fr-FR" w:eastAsia="en-US" w:bidi="ar-SA"/>
              </w:rPr>
              <w:t>er</w:t>
            </w:r>
            <w:r>
              <w:rPr>
                <w:rFonts w:eastAsia="Calibri" w:cs="Arial" w:ascii="Calibri" w:hAnsi="Calibri" w:asciiTheme="minorHAnsi" w:hAnsiTheme="minorHAnsi"/>
                <w:kern w:val="0"/>
                <w:sz w:val="22"/>
                <w:szCs w:val="22"/>
                <w:lang w:val="fr-FR" w:eastAsia="en-US" w:bidi="ar-SA"/>
              </w:rPr>
              <w:t xml:space="preserve"> contractant :</w:t>
            </w:r>
          </w:p>
          <w:p>
            <w:pPr>
              <w:pStyle w:val="Normal"/>
              <w:widowControl/>
              <w:suppressAutoHyphens w:val="true"/>
              <w:spacing w:lineRule="auto" w:line="240" w:before="0" w:after="0"/>
              <w:jc w:val="both"/>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Compte ouvert au nom de :</w:t>
            </w:r>
          </w:p>
          <w:p>
            <w:pPr>
              <w:pStyle w:val="Normal"/>
              <w:widowControl/>
              <w:suppressAutoHyphens w:val="true"/>
              <w:spacing w:lineRule="auto" w:line="240" w:before="0" w:after="0"/>
              <w:jc w:val="both"/>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Sous le numéro (IBAN complet) :</w:t>
            </w:r>
          </w:p>
          <w:p>
            <w:pPr>
              <w:pStyle w:val="Normal"/>
              <w:widowControl/>
              <w:suppressAutoHyphens w:val="true"/>
              <w:spacing w:lineRule="auto" w:line="240" w:before="0" w:after="0"/>
              <w:jc w:val="both"/>
              <w:rPr>
                <w:rFonts w:ascii="Calibri" w:hAnsi="Calibri" w:asciiTheme="minorHAnsi" w:hAnsiTheme="minorHAnsi"/>
                <w:b/>
                <w:sz w:val="22"/>
              </w:rPr>
            </w:pPr>
            <w:r>
              <w:rPr>
                <w:rFonts w:eastAsia="Calibri" w:cs="Arial" w:ascii="Calibri" w:hAnsi="Calibri" w:asciiTheme="minorHAnsi" w:hAnsiTheme="minorHAnsi"/>
                <w:kern w:val="0"/>
                <w:sz w:val="22"/>
                <w:szCs w:val="22"/>
                <w:lang w:val="fr-FR" w:eastAsia="en-US" w:bidi="ar-SA"/>
              </w:rPr>
              <w:t>Banque :</w:t>
            </w:r>
          </w:p>
        </w:tc>
      </w:tr>
    </w:tbl>
    <w:p>
      <w:pPr>
        <w:pStyle w:val="Normal"/>
        <w:jc w:val="both"/>
        <w:rPr>
          <w:rFonts w:ascii="Calibri" w:hAnsi="Calibri" w:asciiTheme="minorHAnsi" w:hAnsiTheme="minorHAnsi"/>
          <w:b/>
          <w:sz w:val="22"/>
        </w:rPr>
      </w:pPr>
      <w:r>
        <w:rPr>
          <w:rFonts w:asciiTheme="minorHAnsi" w:hAnsiTheme="minorHAnsi" w:ascii="Calibri" w:hAnsi="Calibri"/>
          <w:b/>
          <w:sz w:val="22"/>
        </w:rPr>
      </w:r>
    </w:p>
    <w:tbl>
      <w:tblPr>
        <w:tblStyle w:val="Grilledutableau"/>
        <w:tblW w:w="1045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456"/>
      </w:tblGrid>
      <w:tr>
        <w:trPr/>
        <w:tc>
          <w:tcPr>
            <w:tcW w:w="10456" w:type="dxa"/>
            <w:tcBorders/>
          </w:tcPr>
          <w:p>
            <w:pPr>
              <w:pStyle w:val="Normal"/>
              <w:widowControl/>
              <w:suppressAutoHyphens w:val="true"/>
              <w:spacing w:lineRule="auto" w:line="240" w:before="0" w:after="0"/>
              <w:jc w:val="both"/>
              <w:rPr>
                <w:rFonts w:ascii="Calibri" w:hAnsi="Calibri" w:asciiTheme="minorHAnsi" w:hAnsiTheme="minorHAnsi"/>
                <w:sz w:val="22"/>
              </w:rPr>
            </w:pPr>
            <w:r>
              <w:fldChar w:fldCharType="begin">
                <w:ffData>
                  <w:name w:val="Bookmark Copie 9"/>
                  <w:enabled/>
                  <w:calcOnExit w:val="0"/>
                  <w:checkBox>
                    <w:sizeAuto/>
                  </w:checkBox>
                </w:ffData>
              </w:fldChar>
            </w:r>
            <w:r>
              <w:rPr>
                <w:sz w:val="22"/>
                <w:kern w:val="0"/>
                <w:szCs w:val="22"/>
                <w:rFonts w:eastAsia="Calibri" w:cs="Arial" w:ascii="Calibri" w:hAnsi="Calibri"/>
                <w:lang w:val="fr-FR" w:eastAsia="en-US" w:bidi="ar-SA"/>
              </w:rPr>
              <w:instrText xml:space="preserve"> FORMCHECKBOX </w:instrText>
            </w:r>
            <w:r>
              <w:rPr>
                <w:sz w:val="22"/>
                <w:kern w:val="0"/>
                <w:szCs w:val="22"/>
                <w:rFonts w:eastAsia="Calibri" w:cs="Arial" w:ascii="Calibri" w:hAnsi="Calibri"/>
                <w:lang w:val="fr-FR" w:eastAsia="en-US" w:bidi="ar-SA"/>
              </w:rPr>
              <w:fldChar w:fldCharType="separate"/>
            </w:r>
            <w:bookmarkStart w:id="164" w:name="Bookmark_Copie_9"/>
            <w:bookmarkStart w:id="165" w:name="Bookmark_Copie_9"/>
            <w:bookmarkEnd w:id="165"/>
            <w:r>
              <w:rPr>
                <w:rFonts w:eastAsia="Calibri" w:cs="Arial" w:ascii="Calibri" w:hAnsi="Calibri"/>
                <w:kern w:val="0"/>
                <w:sz w:val="22"/>
                <w:szCs w:val="22"/>
                <w:lang w:val="fr-FR" w:eastAsia="en-US" w:bidi="ar-SA"/>
              </w:rPr>
            </w:r>
            <w:r>
              <w:rPr>
                <w:sz w:val="22"/>
                <w:kern w:val="0"/>
                <w:szCs w:val="22"/>
                <w:rFonts w:eastAsia="Calibri" w:cs="Arial" w:ascii="Calibri" w:hAnsi="Calibri"/>
                <w:lang w:val="fr-FR" w:eastAsia="en-US" w:bidi="ar-SA"/>
              </w:rPr>
              <w:fldChar w:fldCharType="end"/>
            </w:r>
            <w:bookmarkStart w:id="166" w:name="Bookmark_Copie_9_Copie_1"/>
            <w:bookmarkStart w:id="167" w:name="Bookmark_Copie_9_Copie_1_Copie_1"/>
            <w:bookmarkStart w:id="168" w:name="Bookmark_Copie_9_Copie_1_Copie_1_Copie_1"/>
            <w:bookmarkStart w:id="169" w:name="Bookmark_Copie_9_Copie_1_Copie_1_Copie_2"/>
            <w:bookmarkStart w:id="170" w:name="Bookmark_Copie_9_Copie_1_Copie_1_Copie_3"/>
            <w:bookmarkStart w:id="171" w:name="Bookmark_Copie_9_Copie_1_Copie_1_Copie_4"/>
            <w:bookmarkStart w:id="172" w:name="Bookmark_Copie_9_Copie_1_Copie_1_Copie_5"/>
            <w:bookmarkStart w:id="173" w:name="Bookmark_Copie_9_Copie_1_Copie_1_Copie_6"/>
            <w:bookmarkStart w:id="174" w:name="Bookmark_Copie_9_Copie_1_Copie_1_Copie_7"/>
            <w:bookmarkStart w:id="175" w:name="Bookmark_Copie_9_Copie_1_Copie_1_Copie_8"/>
            <w:bookmarkStart w:id="176" w:name="Bookmark_Copie_9_Copie_1_Copie_1_Copie_7"/>
            <w:bookmarkStart w:id="177" w:name="Bookmark_Copie_9_Copie_1_Copie_1_Copie_6"/>
            <w:bookmarkStart w:id="178" w:name="Bookmark_Copie_9_Copie_1_Copie_1_Copie_5"/>
            <w:bookmarkStart w:id="179" w:name="Bookmark_Copie_9_Copie_1_Copie_1_Copie_4"/>
            <w:bookmarkStart w:id="180" w:name="Bookmark_Copie_9_Copie_1_Copie_1_Copie_3"/>
            <w:bookmarkStart w:id="181" w:name="Bookmark_Copie_9_Copie_1_Copie_1_Copie_2"/>
            <w:bookmarkStart w:id="182" w:name="Bookmark_Copie_9_Copie_1_Copie_1_Copie_1"/>
            <w:bookmarkStart w:id="183" w:name="Bookmark_Copie_9_Copie_1_Copie_1"/>
            <w:bookmarkStart w:id="184" w:name="Bookmark_Copie_9_Copie_1"/>
            <w:bookmarkStart w:id="185" w:name="Bookmark_Copie_9"/>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eastAsia="Calibri" w:cs="Arial" w:ascii="Calibri" w:hAnsi="Calibri" w:asciiTheme="minorHAnsi" w:hAnsiTheme="minorHAnsi"/>
                <w:kern w:val="0"/>
                <w:sz w:val="22"/>
                <w:szCs w:val="22"/>
                <w:lang w:val="fr-FR" w:eastAsia="en-US" w:bidi="ar-SA"/>
              </w:rPr>
              <w:t xml:space="preserve"> 2</w:t>
            </w:r>
            <w:r>
              <w:rPr>
                <w:rFonts w:eastAsia="Calibri" w:cs="Arial" w:ascii="Calibri" w:hAnsi="Calibri" w:asciiTheme="minorHAnsi" w:hAnsiTheme="minorHAnsi"/>
                <w:kern w:val="0"/>
                <w:sz w:val="22"/>
                <w:szCs w:val="22"/>
                <w:vertAlign w:val="superscript"/>
                <w:lang w:val="fr-FR" w:eastAsia="en-US" w:bidi="ar-SA"/>
              </w:rPr>
              <w:t>ème</w:t>
            </w:r>
            <w:r>
              <w:rPr>
                <w:rFonts w:eastAsia="Calibri" w:cs="Arial" w:ascii="Calibri" w:hAnsi="Calibri" w:asciiTheme="minorHAnsi" w:hAnsiTheme="minorHAnsi"/>
                <w:kern w:val="0"/>
                <w:sz w:val="22"/>
                <w:szCs w:val="22"/>
                <w:lang w:val="fr-FR" w:eastAsia="en-US" w:bidi="ar-SA"/>
              </w:rPr>
              <w:t xml:space="preserve"> contractant :</w:t>
            </w:r>
          </w:p>
          <w:p>
            <w:pPr>
              <w:pStyle w:val="Normal"/>
              <w:widowControl/>
              <w:suppressAutoHyphens w:val="true"/>
              <w:spacing w:lineRule="auto" w:line="240" w:before="0" w:after="0"/>
              <w:jc w:val="both"/>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Compte ouvert au nom de :</w:t>
            </w:r>
          </w:p>
          <w:p>
            <w:pPr>
              <w:pStyle w:val="Normal"/>
              <w:widowControl/>
              <w:suppressAutoHyphens w:val="true"/>
              <w:spacing w:lineRule="auto" w:line="240" w:before="0" w:after="0"/>
              <w:jc w:val="both"/>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Sous le numéro (IBAN complet) :</w:t>
            </w:r>
          </w:p>
          <w:p>
            <w:pPr>
              <w:pStyle w:val="Normal"/>
              <w:widowControl/>
              <w:suppressAutoHyphens w:val="true"/>
              <w:spacing w:lineRule="auto" w:line="240" w:before="0" w:after="0"/>
              <w:jc w:val="both"/>
              <w:rPr>
                <w:rFonts w:ascii="Calibri" w:hAnsi="Calibri" w:asciiTheme="minorHAnsi" w:hAnsiTheme="minorHAnsi"/>
                <w:b/>
                <w:sz w:val="22"/>
              </w:rPr>
            </w:pPr>
            <w:r>
              <w:rPr>
                <w:rFonts w:eastAsia="Calibri" w:cs="Arial" w:ascii="Calibri" w:hAnsi="Calibri" w:asciiTheme="minorHAnsi" w:hAnsiTheme="minorHAnsi"/>
                <w:kern w:val="0"/>
                <w:sz w:val="22"/>
                <w:szCs w:val="22"/>
                <w:lang w:val="fr-FR" w:eastAsia="en-US" w:bidi="ar-SA"/>
              </w:rPr>
              <w:t>Banque :</w:t>
            </w:r>
          </w:p>
        </w:tc>
      </w:tr>
    </w:tbl>
    <w:p>
      <w:pPr>
        <w:pStyle w:val="Normal"/>
        <w:jc w:val="both"/>
        <w:rPr>
          <w:rFonts w:ascii="Calibri" w:hAnsi="Calibri" w:asciiTheme="minorHAnsi" w:hAnsiTheme="minorHAnsi"/>
          <w:b/>
          <w:sz w:val="22"/>
        </w:rPr>
      </w:pPr>
      <w:r>
        <w:rPr>
          <w:rFonts w:asciiTheme="minorHAnsi" w:hAnsiTheme="minorHAnsi" w:ascii="Calibri" w:hAnsi="Calibri"/>
          <w:b/>
          <w:sz w:val="22"/>
        </w:rPr>
      </w:r>
    </w:p>
    <w:tbl>
      <w:tblPr>
        <w:tblStyle w:val="Grilledutableau"/>
        <w:tblW w:w="1045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456"/>
      </w:tblGrid>
      <w:tr>
        <w:trPr/>
        <w:tc>
          <w:tcPr>
            <w:tcW w:w="10456" w:type="dxa"/>
            <w:tcBorders/>
          </w:tcPr>
          <w:p>
            <w:pPr>
              <w:pStyle w:val="Normal"/>
              <w:widowControl/>
              <w:suppressAutoHyphens w:val="true"/>
              <w:spacing w:lineRule="auto" w:line="240" w:before="0" w:after="0"/>
              <w:jc w:val="both"/>
              <w:rPr>
                <w:rFonts w:ascii="Calibri" w:hAnsi="Calibri" w:asciiTheme="minorHAnsi" w:hAnsiTheme="minorHAnsi"/>
                <w:sz w:val="22"/>
              </w:rPr>
            </w:pPr>
            <w:r>
              <w:fldChar w:fldCharType="begin">
                <w:ffData>
                  <w:name w:val="Bookmark Copie 10"/>
                  <w:enabled/>
                  <w:calcOnExit w:val="0"/>
                  <w:checkBox>
                    <w:sizeAuto/>
                  </w:checkBox>
                </w:ffData>
              </w:fldChar>
            </w:r>
            <w:r>
              <w:rPr>
                <w:sz w:val="22"/>
                <w:kern w:val="0"/>
                <w:szCs w:val="22"/>
                <w:rFonts w:eastAsia="Calibri" w:cs="Arial" w:ascii="Calibri" w:hAnsi="Calibri"/>
                <w:lang w:val="fr-FR" w:eastAsia="en-US" w:bidi="ar-SA"/>
              </w:rPr>
              <w:instrText xml:space="preserve"> FORMCHECKBOX </w:instrText>
            </w:r>
            <w:r>
              <w:rPr>
                <w:sz w:val="22"/>
                <w:kern w:val="0"/>
                <w:szCs w:val="22"/>
                <w:rFonts w:eastAsia="Calibri" w:cs="Arial" w:ascii="Calibri" w:hAnsi="Calibri"/>
                <w:lang w:val="fr-FR" w:eastAsia="en-US" w:bidi="ar-SA"/>
              </w:rPr>
              <w:fldChar w:fldCharType="separate"/>
            </w:r>
            <w:bookmarkStart w:id="186" w:name="Bookmark_Copie_10"/>
            <w:bookmarkStart w:id="187" w:name="Bookmark_Copie_10"/>
            <w:bookmarkEnd w:id="187"/>
            <w:r>
              <w:rPr>
                <w:rFonts w:eastAsia="Calibri" w:cs="Arial" w:ascii="Calibri" w:hAnsi="Calibri"/>
                <w:kern w:val="0"/>
                <w:sz w:val="22"/>
                <w:szCs w:val="22"/>
                <w:lang w:val="fr-FR" w:eastAsia="en-US" w:bidi="ar-SA"/>
              </w:rPr>
            </w:r>
            <w:r>
              <w:rPr>
                <w:sz w:val="22"/>
                <w:kern w:val="0"/>
                <w:szCs w:val="22"/>
                <w:rFonts w:eastAsia="Calibri" w:cs="Arial" w:ascii="Calibri" w:hAnsi="Calibri"/>
                <w:lang w:val="fr-FR" w:eastAsia="en-US" w:bidi="ar-SA"/>
              </w:rPr>
              <w:fldChar w:fldCharType="end"/>
            </w:r>
            <w:bookmarkStart w:id="188" w:name="Bookmark_Copie_10_Copie_1"/>
            <w:bookmarkStart w:id="189" w:name="Bookmark_Copie_10_Copie_1_Copie_1"/>
            <w:bookmarkStart w:id="190" w:name="Bookmark_Copie_10_Copie_1_Copie_1_Copie_"/>
            <w:bookmarkStart w:id="191" w:name="Bookmark_Copie_10_Copie_1_Copie_1_Copie1"/>
            <w:bookmarkStart w:id="192" w:name="Bookmark_Copie_10_Copie_1_Copie_1_Copie2"/>
            <w:bookmarkStart w:id="193" w:name="Bookmark_Copie_10_Copie_1_Copie_1_Copie3"/>
            <w:bookmarkStart w:id="194" w:name="Bookmark_Copie_10_Copie_1_Copie_1_Copie4"/>
            <w:bookmarkStart w:id="195" w:name="Bookmark_Copie_10_Copie_1_Copie_1_Copie5"/>
            <w:bookmarkStart w:id="196" w:name="Bookmark_Copie_10_Copie_1_Copie_1_Copie6"/>
            <w:bookmarkStart w:id="197" w:name="Bookmark_Copie_10_Copie_1_Copie_1_Copie7"/>
            <w:bookmarkStart w:id="198" w:name="Bookmark_Copie_10_Copie_1_Copie_1_Copie6"/>
            <w:bookmarkStart w:id="199" w:name="Bookmark_Copie_10_Copie_1_Copie_1_Copie5"/>
            <w:bookmarkStart w:id="200" w:name="Bookmark_Copie_10_Copie_1_Copie_1_Copie4"/>
            <w:bookmarkStart w:id="201" w:name="Bookmark_Copie_10_Copie_1_Copie_1_Copie3"/>
            <w:bookmarkStart w:id="202" w:name="Bookmark_Copie_10_Copie_1_Copie_1_Copie2"/>
            <w:bookmarkStart w:id="203" w:name="Bookmark_Copie_10_Copie_1_Copie_1_Copie1"/>
            <w:bookmarkStart w:id="204" w:name="Bookmark_Copie_10_Copie_1_Copie_1_Copie_"/>
            <w:bookmarkStart w:id="205" w:name="Bookmark_Copie_10_Copie_1_Copie_1"/>
            <w:bookmarkStart w:id="206" w:name="Bookmark_Copie_10_Copie_1"/>
            <w:bookmarkStart w:id="207" w:name="Bookmark_Copie_1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Pr>
                <w:rFonts w:eastAsia="Calibri" w:cs="Arial" w:ascii="Calibri" w:hAnsi="Calibri" w:asciiTheme="minorHAnsi" w:hAnsiTheme="minorHAnsi"/>
                <w:kern w:val="0"/>
                <w:sz w:val="22"/>
                <w:szCs w:val="22"/>
                <w:lang w:val="fr-FR" w:eastAsia="en-US" w:bidi="ar-SA"/>
              </w:rPr>
              <w:t xml:space="preserve"> 3</w:t>
            </w:r>
            <w:r>
              <w:rPr>
                <w:rFonts w:eastAsia="Calibri" w:cs="Arial" w:ascii="Calibri" w:hAnsi="Calibri" w:asciiTheme="minorHAnsi" w:hAnsiTheme="minorHAnsi"/>
                <w:kern w:val="0"/>
                <w:sz w:val="22"/>
                <w:szCs w:val="22"/>
                <w:vertAlign w:val="superscript"/>
                <w:lang w:val="fr-FR" w:eastAsia="en-US" w:bidi="ar-SA"/>
              </w:rPr>
              <w:t>ème</w:t>
            </w:r>
            <w:r>
              <w:rPr>
                <w:rFonts w:eastAsia="Calibri" w:cs="Arial" w:ascii="Calibri" w:hAnsi="Calibri" w:asciiTheme="minorHAnsi" w:hAnsiTheme="minorHAnsi"/>
                <w:kern w:val="0"/>
                <w:sz w:val="22"/>
                <w:szCs w:val="22"/>
                <w:lang w:val="fr-FR" w:eastAsia="en-US" w:bidi="ar-SA"/>
              </w:rPr>
              <w:t xml:space="preserve"> contractant :</w:t>
            </w:r>
          </w:p>
          <w:p>
            <w:pPr>
              <w:pStyle w:val="Normal"/>
              <w:widowControl/>
              <w:suppressAutoHyphens w:val="true"/>
              <w:spacing w:lineRule="auto" w:line="240" w:before="0" w:after="0"/>
              <w:jc w:val="both"/>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Compte ouvert au nom de :</w:t>
            </w:r>
          </w:p>
          <w:p>
            <w:pPr>
              <w:pStyle w:val="Normal"/>
              <w:widowControl/>
              <w:suppressAutoHyphens w:val="true"/>
              <w:spacing w:lineRule="auto" w:line="240" w:before="0" w:after="0"/>
              <w:jc w:val="both"/>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Sous le numéro (IBAN complet) :</w:t>
            </w:r>
          </w:p>
          <w:p>
            <w:pPr>
              <w:pStyle w:val="Normal"/>
              <w:widowControl/>
              <w:suppressAutoHyphens w:val="true"/>
              <w:spacing w:lineRule="auto" w:line="240" w:before="0" w:after="0"/>
              <w:jc w:val="both"/>
              <w:rPr>
                <w:rFonts w:ascii="Calibri" w:hAnsi="Calibri" w:asciiTheme="minorHAnsi" w:hAnsiTheme="minorHAnsi"/>
                <w:b/>
                <w:sz w:val="22"/>
              </w:rPr>
            </w:pPr>
            <w:r>
              <w:rPr>
                <w:rFonts w:eastAsia="Calibri" w:cs="Arial" w:ascii="Calibri" w:hAnsi="Calibri" w:asciiTheme="minorHAnsi" w:hAnsiTheme="minorHAnsi"/>
                <w:kern w:val="0"/>
                <w:sz w:val="22"/>
                <w:szCs w:val="22"/>
                <w:lang w:val="fr-FR" w:eastAsia="en-US" w:bidi="ar-SA"/>
              </w:rPr>
              <w:t>Banque :</w:t>
            </w:r>
          </w:p>
        </w:tc>
      </w:tr>
    </w:tbl>
    <w:p>
      <w:pPr>
        <w:pStyle w:val="NoSpacing"/>
        <w:rPr/>
      </w:pPr>
      <w:r>
        <w:rPr/>
      </w:r>
    </w:p>
    <w:p>
      <w:pPr>
        <w:pStyle w:val="NoSpacing"/>
        <w:jc w:val="center"/>
        <w:rPr>
          <w:b/>
          <w:i/>
          <w:i/>
          <w:sz w:val="24"/>
          <w:szCs w:val="24"/>
        </w:rPr>
      </w:pPr>
      <w:r>
        <w:rPr>
          <w:b/>
          <w:i/>
          <w:sz w:val="24"/>
          <w:szCs w:val="24"/>
        </w:rPr>
        <w:t>RIB DE CHAQUE CO-CONTRACTANT A FOURNIR</w:t>
      </w:r>
    </w:p>
    <w:p>
      <w:pPr>
        <w:pStyle w:val="Heading4"/>
        <w:jc w:val="both"/>
        <w:rPr/>
      </w:pPr>
      <w:bookmarkStart w:id="208" w:name="_Toc528596346"/>
      <w:r>
        <w:rPr/>
        <w:t>Article 3.5 - Avance</w:t>
      </w:r>
      <w:bookmarkEnd w:id="208"/>
    </w:p>
    <w:p>
      <w:pPr>
        <w:pStyle w:val="BodyText"/>
        <w:widowControl/>
        <w:suppressAutoHyphens w:val="true"/>
        <w:bidi w:val="0"/>
        <w:spacing w:lineRule="auto" w:line="276" w:before="2" w:after="0"/>
        <w:ind w:left="160" w:right="0"/>
        <w:jc w:val="left"/>
        <w:rPr/>
      </w:pPr>
      <w:r>
        <w:rPr>
          <w:rFonts w:ascii="Calibri" w:hAnsi="Calibri"/>
          <w:spacing w:val="-10"/>
          <w:sz w:val="22"/>
          <w:szCs w:val="22"/>
        </w:rPr>
        <w:t>Sans objet</w:t>
      </w:r>
    </w:p>
    <w:p>
      <w:pPr>
        <w:pStyle w:val="Normal"/>
        <w:rPr>
          <w:rFonts w:ascii="Calibri" w:hAnsi="Calibri"/>
          <w:sz w:val="22"/>
          <w:szCs w:val="22"/>
        </w:rPr>
      </w:pPr>
      <w:r>
        <w:rPr>
          <w:rFonts w:ascii="Calibri" w:hAnsi="Calibri"/>
          <w:sz w:val="22"/>
          <w:szCs w:val="22"/>
        </w:rPr>
      </w:r>
    </w:p>
    <w:p>
      <w:pPr>
        <w:pStyle w:val="Heading4"/>
        <w:jc w:val="both"/>
        <w:rPr/>
      </w:pPr>
      <w:bookmarkStart w:id="209" w:name="_Toc528596347"/>
      <w:r>
        <w:rPr/>
        <w:t>Article 3.6 - Durée  de validité des offres et durée du marché</w:t>
      </w:r>
      <w:bookmarkEnd w:id="209"/>
    </w:p>
    <w:p>
      <w:pPr>
        <w:pStyle w:val="ListParagraph"/>
        <w:numPr>
          <w:ilvl w:val="0"/>
          <w:numId w:val="1"/>
        </w:numPr>
        <w:jc w:val="both"/>
        <w:rPr>
          <w:rFonts w:ascii="Calibri" w:hAnsi="Calibri" w:asciiTheme="minorHAnsi" w:hAnsiTheme="minorHAnsi"/>
          <w:i/>
          <w:i/>
          <w:sz w:val="22"/>
        </w:rPr>
      </w:pPr>
      <w:r>
        <w:rPr>
          <w:rFonts w:ascii="Calibri" w:hAnsi="Calibri" w:asciiTheme="minorHAnsi" w:hAnsiTheme="minorHAnsi"/>
          <w:b/>
          <w:sz w:val="22"/>
        </w:rPr>
        <w:t>Délai de validité des offres</w:t>
      </w:r>
      <w:r>
        <w:rPr>
          <w:rFonts w:ascii="Calibri" w:hAnsi="Calibri" w:asciiTheme="minorHAnsi" w:hAnsiTheme="minorHAnsi"/>
          <w:sz w:val="22"/>
        </w:rPr>
        <w:t xml:space="preserve"> : le présent acte d’engagement me lie pour le délai de validité des offres indiqué à l’article 2.5 du règlement de consultation. </w:t>
      </w:r>
    </w:p>
    <w:p>
      <w:pPr>
        <w:pStyle w:val="ListParagraph"/>
        <w:jc w:val="both"/>
        <w:rPr>
          <w:rFonts w:ascii="Calibri" w:hAnsi="Calibri" w:asciiTheme="minorHAnsi" w:hAnsiTheme="minorHAnsi"/>
          <w:i/>
          <w:i/>
          <w:sz w:val="22"/>
        </w:rPr>
      </w:pPr>
      <w:r>
        <w:rPr>
          <w:rFonts w:asciiTheme="minorHAnsi" w:hAnsiTheme="minorHAnsi" w:ascii="Calibri" w:hAnsi="Calibri"/>
          <w:i/>
          <w:sz w:val="22"/>
        </w:rPr>
      </w:r>
    </w:p>
    <w:p>
      <w:pPr>
        <w:pStyle w:val="ListParagraph"/>
        <w:numPr>
          <w:ilvl w:val="0"/>
          <w:numId w:val="1"/>
        </w:numPr>
        <w:jc w:val="both"/>
        <w:rPr>
          <w:rFonts w:ascii="Calibri" w:hAnsi="Calibri" w:asciiTheme="minorHAnsi" w:hAnsiTheme="minorHAnsi"/>
          <w:i/>
          <w:i/>
          <w:sz w:val="22"/>
        </w:rPr>
      </w:pPr>
      <w:r>
        <w:rPr>
          <w:rFonts w:ascii="Calibri" w:hAnsi="Calibri" w:asciiTheme="minorHAnsi" w:hAnsiTheme="minorHAnsi"/>
          <w:b/>
          <w:bCs/>
          <w:i/>
          <w:sz w:val="22"/>
        </w:rPr>
        <w:t>La durée prévisionnelle du marché</w:t>
      </w:r>
      <w:r>
        <w:rPr>
          <w:rFonts w:ascii="Calibri" w:hAnsi="Calibri" w:asciiTheme="minorHAnsi" w:hAnsiTheme="minorHAnsi"/>
          <w:i/>
          <w:sz w:val="22"/>
        </w:rPr>
        <w:t xml:space="preserve"> est de 18 mois  à partir de la date de sa notification. </w:t>
      </w:r>
      <w:r>
        <w:rPr>
          <w:rFonts w:cs="Times New Roman" w:ascii="Arial" w:hAnsi="Arial"/>
          <w:i/>
          <w:color w:val="000000"/>
          <w:sz w:val="20"/>
          <w:szCs w:val="20"/>
          <w:shd w:fill="auto" w:val="clear"/>
        </w:rPr>
        <w:t>L’étude devra être achevée et validée par le maître d’ouvrage dans un délai d</w:t>
      </w:r>
      <w:r>
        <w:rPr>
          <w:rFonts w:cs="Times New Roman" w:ascii="Arial" w:hAnsi="Arial"/>
          <w:i/>
          <w:color w:val="000000"/>
          <w:sz w:val="20"/>
          <w:szCs w:val="20"/>
        </w:rPr>
        <w:t xml:space="preserve">e </w:t>
      </w:r>
      <w:r>
        <w:rPr>
          <w:rFonts w:cs="Times New Roman" w:ascii="Arial" w:hAnsi="Arial"/>
          <w:b/>
          <w:bCs/>
          <w:i/>
          <w:color w:val="000000"/>
          <w:sz w:val="20"/>
          <w:szCs w:val="20"/>
        </w:rPr>
        <w:t xml:space="preserve">dix huit mois </w:t>
      </w:r>
      <w:r>
        <w:rPr>
          <w:rFonts w:cs="Times New Roman" w:ascii="Arial" w:hAnsi="Arial"/>
          <w:i/>
          <w:color w:val="000000"/>
          <w:sz w:val="20"/>
          <w:szCs w:val="20"/>
        </w:rPr>
        <w:t>à compter de la date de notification du présent marché.</w:t>
      </w:r>
    </w:p>
    <w:p>
      <w:pPr>
        <w:pStyle w:val="Normal"/>
        <w:spacing w:before="0" w:after="120"/>
        <w:jc w:val="both"/>
        <w:rPr>
          <w:rFonts w:ascii="Calibri" w:hAnsi="Calibri" w:asciiTheme="minorHAnsi" w:hAnsiTheme="minorHAnsi"/>
          <w:color w:val="0000FF"/>
          <w:sz w:val="22"/>
        </w:rPr>
      </w:pPr>
      <w:r>
        <w:rPr>
          <w:rFonts w:ascii="Calibri" w:hAnsi="Calibri" w:asciiTheme="minorHAnsi" w:hAnsiTheme="minorHAnsi"/>
          <w:i/>
          <w:color w:val="0000FF"/>
          <w:sz w:val="22"/>
        </w:rPr>
        <w:t>(Cocher la case correspondante.)</w:t>
      </w:r>
    </w:p>
    <w:p>
      <w:pPr>
        <w:pStyle w:val="Normal"/>
        <w:jc w:val="both"/>
        <w:rPr>
          <w:rFonts w:ascii="Calibri" w:hAnsi="Calibri" w:asciiTheme="minorHAnsi" w:hAnsiTheme="minorHAnsi"/>
          <w:b/>
          <w:color w:val="FF0000"/>
          <w:sz w:val="22"/>
        </w:rPr>
      </w:pPr>
      <w:r>
        <w:fldChar w:fldCharType="begin">
          <w:ffData>
            <w:name w:val="Bookmark Copie 11"/>
            <w:enabled/>
            <w:calcOnExit w:val="0"/>
            <w:checkBox>
              <w:sizeAuto/>
              <w:checked/>
            </w:checkBox>
          </w:ffData>
        </w:fldChar>
      </w:r>
      <w:r>
        <w:rPr>
          <w:sz w:val="22"/>
          <w:rFonts w:ascii="Calibri" w:hAnsi="Calibri"/>
        </w:rPr>
        <w:instrText xml:space="preserve"> FORMCHECKBOX </w:instrText>
      </w:r>
      <w:r>
        <w:rPr>
          <w:sz w:val="22"/>
          <w:rFonts w:ascii="Calibri" w:hAnsi="Calibri"/>
        </w:rPr>
        <w:fldChar w:fldCharType="separate"/>
      </w:r>
      <w:bookmarkStart w:id="210" w:name="Bookmark_Copie_11"/>
      <w:bookmarkStart w:id="211" w:name="Bookmark_Copie_11"/>
      <w:bookmarkEnd w:id="211"/>
      <w:r>
        <w:rPr>
          <w:rFonts w:ascii="Calibri" w:hAnsi="Calibri"/>
          <w:sz w:val="22"/>
        </w:rPr>
      </w:r>
      <w:r>
        <w:rPr>
          <w:sz w:val="22"/>
          <w:rFonts w:ascii="Calibri" w:hAnsi="Calibri"/>
        </w:rPr>
        <w:fldChar w:fldCharType="end"/>
      </w:r>
      <w:bookmarkStart w:id="212" w:name="Bookmark_Copie_11_Copie_1"/>
      <w:bookmarkStart w:id="213" w:name="Bookmark_Copie_11_Copie_1_Copie_1"/>
      <w:bookmarkStart w:id="214" w:name="Bookmark_Copie_11_Copie_1_Copie_1_Copie_"/>
      <w:bookmarkStart w:id="215" w:name="Bookmark_Copie_11_Copie_1_Copie_1_Copie1"/>
      <w:bookmarkStart w:id="216" w:name="Bookmark_Copie_11_Copie_1_Copie_1_Copie2"/>
      <w:bookmarkStart w:id="217" w:name="Bookmark_Copie_11_Copie_1_Copie_1_Copie3"/>
      <w:bookmarkStart w:id="218" w:name="Bookmark_Copie_11_Copie_1_Copie_1_Copie4"/>
      <w:bookmarkStart w:id="219" w:name="Bookmark_Copie_11_Copie_1_Copie_1_Copie5"/>
      <w:bookmarkStart w:id="220" w:name="Bookmark_Copie_11_Copie_1_Copie_1_Copie6"/>
      <w:bookmarkStart w:id="221" w:name="Bookmark_Copie_11_Copie_1_Copie_1_Copie7"/>
      <w:bookmarkStart w:id="222" w:name="Bookmark_Copie_11_Copie_1_Copie_1_Copie6"/>
      <w:bookmarkStart w:id="223" w:name="Bookmark_Copie_11_Copie_1_Copie_1_Copie5"/>
      <w:bookmarkStart w:id="224" w:name="Bookmark_Copie_11_Copie_1_Copie_1_Copie4"/>
      <w:bookmarkStart w:id="225" w:name="Bookmark_Copie_11_Copie_1_Copie_1_Copie3"/>
      <w:bookmarkStart w:id="226" w:name="Bookmark_Copie_11_Copie_1_Copie_1_Copie2"/>
      <w:bookmarkStart w:id="227" w:name="Bookmark_Copie_11_Copie_1_Copie_1_Copie1"/>
      <w:bookmarkStart w:id="228" w:name="Bookmark_Copie_11_Copie_1_Copie_1_Copie_"/>
      <w:bookmarkStart w:id="229" w:name="Bookmark_Copie_11_Copie_1_Copie_1"/>
      <w:bookmarkStart w:id="230" w:name="Bookmark_Copie_11_Copie_1"/>
      <w:bookmarkStart w:id="231" w:name="Bookmark_Copie_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Pr>
          <w:rFonts w:ascii="Calibri" w:hAnsi="Calibri" w:asciiTheme="minorHAnsi" w:hAnsiTheme="minorHAnsi"/>
          <w:sz w:val="22"/>
        </w:rPr>
        <w:tab/>
        <w:t xml:space="preserve">la date de notification du marché, </w:t>
      </w:r>
      <w:r>
        <w:rPr>
          <w:rFonts w:ascii="Calibri" w:hAnsi="Calibri" w:asciiTheme="minorHAnsi" w:hAnsiTheme="minorHAnsi"/>
          <w:color w:themeColor="text1" w:val="000000"/>
          <w:sz w:val="22"/>
        </w:rPr>
        <w:t xml:space="preserve">qui vaut ordre de service de démarrage </w:t>
      </w:r>
      <w:r>
        <w:rPr>
          <w:rFonts w:ascii="Calibri" w:hAnsi="Calibri" w:asciiTheme="minorHAnsi" w:hAnsiTheme="minorHAnsi"/>
          <w:sz w:val="22"/>
        </w:rPr>
        <w:t xml:space="preserve">; </w:t>
      </w:r>
    </w:p>
    <w:p>
      <w:pPr>
        <w:pStyle w:val="Normal"/>
        <w:jc w:val="both"/>
        <w:rPr>
          <w:rFonts w:ascii="Calibri" w:hAnsi="Calibri" w:asciiTheme="minorHAnsi" w:hAnsiTheme="minorHAnsi"/>
          <w:sz w:val="22"/>
        </w:rPr>
      </w:pPr>
      <w:r>
        <w:rPr>
          <w:rFonts w:ascii="Calibri" w:hAnsi="Calibri" w:asciiTheme="minorHAnsi" w:hAnsiTheme="minorHAnsi"/>
          <w:sz w:val="22"/>
        </w:rPr>
        <w:tab/>
      </w:r>
      <w:r>
        <w:fldChar w:fldCharType="begin">
          <w:ffData>
            <w:name w:val="Bookmark Copie 12"/>
            <w:enabled/>
            <w:calcOnExit w:val="0"/>
            <w:checkBox>
              <w:sizeAuto/>
            </w:checkBox>
          </w:ffData>
        </w:fldChar>
      </w:r>
      <w:r>
        <w:rPr>
          <w:sz w:val="22"/>
          <w:rFonts w:ascii="Calibri" w:hAnsi="Calibri"/>
        </w:rPr>
        <w:instrText xml:space="preserve"> FORMCHECKBOX </w:instrText>
      </w:r>
      <w:r>
        <w:rPr>
          <w:sz w:val="22"/>
          <w:rFonts w:ascii="Calibri" w:hAnsi="Calibri"/>
        </w:rPr>
        <w:fldChar w:fldCharType="separate"/>
      </w:r>
      <w:bookmarkStart w:id="232" w:name="Bookmark_Copie_12"/>
      <w:bookmarkStart w:id="233" w:name="Bookmark_Copie_12"/>
      <w:bookmarkEnd w:id="233"/>
      <w:r>
        <w:rPr>
          <w:rFonts w:ascii="Calibri" w:hAnsi="Calibri" w:asciiTheme="minorHAnsi" w:hAnsiTheme="minorHAnsi"/>
          <w:sz w:val="22"/>
        </w:rPr>
      </w:r>
      <w:r>
        <w:rPr>
          <w:sz w:val="22"/>
          <w:rFonts w:ascii="Calibri" w:hAnsi="Calibri"/>
        </w:rPr>
        <w:fldChar w:fldCharType="end"/>
      </w:r>
      <w:bookmarkStart w:id="234" w:name="Bookmark_Copie_12_Copie_1"/>
      <w:bookmarkStart w:id="235" w:name="Bookmark_Copie_12_Copie_1_Copie_1"/>
      <w:bookmarkStart w:id="236" w:name="Bookmark_Copie_12_Copie_1_Copie_1_Copie_"/>
      <w:bookmarkStart w:id="237" w:name="Bookmark_Copie_12_Copie_1_Copie_1_Copie1"/>
      <w:bookmarkStart w:id="238" w:name="Bookmark_Copie_12_Copie_1_Copie_1_Copie2"/>
      <w:bookmarkStart w:id="239" w:name="Bookmark_Copie_12_Copie_1_Copie_1_Copie3"/>
      <w:bookmarkStart w:id="240" w:name="Bookmark_Copie_12_Copie_1_Copie_1_Copie4"/>
      <w:bookmarkStart w:id="241" w:name="Bookmark_Copie_12_Copie_1_Copie_1_Copie5"/>
      <w:bookmarkStart w:id="242" w:name="Bookmark_Copie_12_Copie_1_Copie_1_Copie6"/>
      <w:bookmarkStart w:id="243" w:name="Bookmark_Copie_12_Copie_1_Copie_1_Copie7"/>
      <w:bookmarkStart w:id="244" w:name="Bookmark_Copie_12_Copie_1_Copie_1_Copie6"/>
      <w:bookmarkStart w:id="245" w:name="Bookmark_Copie_12_Copie_1_Copie_1_Copie5"/>
      <w:bookmarkStart w:id="246" w:name="Bookmark_Copie_12_Copie_1_Copie_1_Copie4"/>
      <w:bookmarkStart w:id="247" w:name="Bookmark_Copie_12_Copie_1_Copie_1_Copie3"/>
      <w:bookmarkStart w:id="248" w:name="Bookmark_Copie_12_Copie_1_Copie_1_Copie2"/>
      <w:bookmarkStart w:id="249" w:name="Bookmark_Copie_12_Copie_1_Copie_1_Copie1"/>
      <w:bookmarkStart w:id="250" w:name="Bookmark_Copie_12_Copie_1_Copie_1_Copie_"/>
      <w:bookmarkStart w:id="251" w:name="Bookmark_Copie_12_Copie_1_Copie_1"/>
      <w:bookmarkStart w:id="252" w:name="Bookmark_Copie_12_Copie_1"/>
      <w:bookmarkStart w:id="253" w:name="Bookmark_Copie_12"/>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Pr>
          <w:rFonts w:ascii="Calibri" w:hAnsi="Calibri" w:asciiTheme="minorHAnsi" w:hAnsiTheme="minorHAnsi"/>
          <w:sz w:val="22"/>
        </w:rPr>
        <w:tab/>
        <w:t>la date de notification de l’ordre de service </w:t>
      </w:r>
      <w:r>
        <w:rPr>
          <w:rFonts w:ascii="Calibri" w:hAnsi="Calibri" w:asciiTheme="minorHAnsi" w:hAnsiTheme="minorHAnsi"/>
          <w:color w:themeColor="text1" w:val="000000"/>
          <w:sz w:val="22"/>
        </w:rPr>
        <w:t xml:space="preserve">de démarrage </w:t>
      </w:r>
      <w:r>
        <w:rPr>
          <w:rFonts w:ascii="Calibri" w:hAnsi="Calibri" w:asciiTheme="minorHAnsi" w:hAnsiTheme="minorHAnsi"/>
          <w:sz w:val="22"/>
        </w:rPr>
        <w:t>;</w:t>
      </w:r>
    </w:p>
    <w:p>
      <w:pPr>
        <w:pStyle w:val="Normal"/>
        <w:jc w:val="both"/>
        <w:rPr>
          <w:rFonts w:ascii="Calibri" w:hAnsi="Calibri" w:asciiTheme="minorHAnsi" w:hAnsiTheme="minorHAnsi"/>
          <w:color w:themeColor="text1" w:val="000000"/>
          <w:sz w:val="22"/>
        </w:rPr>
      </w:pPr>
      <w:r>
        <w:rPr>
          <w:rFonts w:asciiTheme="minorHAnsi" w:hAnsiTheme="minorHAnsi" w:ascii="Calibri" w:hAnsi="Calibri"/>
          <w:color w:themeColor="text1" w:val="000000"/>
          <w:sz w:val="22"/>
        </w:rPr>
      </w:r>
    </w:p>
    <w:p>
      <w:pPr>
        <w:pStyle w:val="Normal"/>
        <w:widowControl/>
        <w:numPr>
          <w:ilvl w:val="0"/>
          <w:numId w:val="0"/>
        </w:numPr>
        <w:suppressAutoHyphens w:val="true"/>
        <w:bidi w:val="0"/>
        <w:spacing w:lineRule="auto" w:line="240" w:before="0" w:after="0"/>
        <w:ind w:hanging="0" w:left="927"/>
        <w:jc w:val="left"/>
        <w:rPr>
          <w:rFonts w:ascii="Arial" w:hAnsi="Arial" w:cs="Arial"/>
          <w:sz w:val="10"/>
          <w:szCs w:val="20"/>
        </w:rPr>
      </w:pPr>
      <w:r>
        <w:rPr>
          <w:rFonts w:cs="Arial" w:ascii="Arial" w:hAnsi="Arial"/>
          <w:sz w:val="10"/>
          <w:szCs w:val="20"/>
        </w:rPr>
      </w:r>
    </w:p>
    <w:p>
      <w:pPr>
        <w:pStyle w:val="Heading2"/>
        <w:rPr/>
      </w:pPr>
      <w:r>
        <w:rPr/>
        <w:t>Article 4 – SOUS-TRAITANCE</w:t>
      </w:r>
    </w:p>
    <w:p>
      <w:pPr>
        <w:pStyle w:val="Normal"/>
        <w:rPr>
          <w:rFonts w:ascii="Calibri" w:hAnsi="Calibri" w:asciiTheme="minorHAnsi" w:hAnsiTheme="minorHAnsi"/>
          <w:sz w:val="22"/>
        </w:rPr>
      </w:pPr>
      <w:r>
        <w:rPr>
          <w:rFonts w:ascii="Calibri" w:hAnsi="Calibri" w:asciiTheme="minorHAnsi" w:hAnsiTheme="minorHAnsi"/>
          <w:sz w:val="22"/>
        </w:rPr>
        <w:t>A la remise de son offre, le candidat fournit au pouvoir adjudicateur une (des) déclaration(s) de sous-traitance rédigée(s) ou un (des) engagement(s) écrit(s) du (des) sous-traitant(s).</w:t>
      </w:r>
    </w:p>
    <w:p>
      <w:pPr>
        <w:pStyle w:val="Normal"/>
        <w:rPr>
          <w:rFonts w:ascii="Calibri" w:hAnsi="Calibri" w:asciiTheme="minorHAnsi" w:hAnsiTheme="minorHAnsi"/>
          <w:sz w:val="22"/>
        </w:rPr>
      </w:pPr>
      <w:r>
        <w:rPr>
          <w:rFonts w:ascii="Calibri" w:hAnsi="Calibri" w:asciiTheme="minorHAnsi" w:hAnsiTheme="minorHAnsi"/>
          <w:sz w:val="22"/>
        </w:rPr>
        <w:t xml:space="preserve">La notification du marché emporte acceptation du (des) sous-traitant(s) et agrément de ses (leurs) conditions de paiement. </w:t>
      </w:r>
    </w:p>
    <w:p>
      <w:pPr>
        <w:pStyle w:val="Normal"/>
        <w:rPr>
          <w:rFonts w:ascii="Calibri" w:hAnsi="Calibri" w:asciiTheme="minorHAnsi" w:hAnsiTheme="minorHAnsi"/>
          <w:sz w:val="22"/>
        </w:rPr>
      </w:pPr>
      <w:r>
        <w:rPr>
          <w:rFonts w:ascii="Calibri" w:hAnsi="Calibri" w:asciiTheme="minorHAnsi" w:hAnsiTheme="minorHAnsi"/>
          <w:sz w:val="22"/>
        </w:rPr>
        <w:t xml:space="preserve">Le montant total des prestations que le candidat envisage de sous-traiter est de : </w:t>
      </w:r>
    </w:p>
    <w:p>
      <w:pPr>
        <w:pStyle w:val="ListParagraph"/>
        <w:numPr>
          <w:ilvl w:val="0"/>
          <w:numId w:val="1"/>
        </w:numPr>
        <w:rPr>
          <w:rFonts w:ascii="Calibri" w:hAnsi="Calibri" w:asciiTheme="minorHAnsi" w:hAnsiTheme="minorHAnsi"/>
          <w:sz w:val="22"/>
        </w:rPr>
      </w:pPr>
      <w:r>
        <w:rPr>
          <w:rFonts w:ascii="Calibri" w:hAnsi="Calibri" w:asciiTheme="minorHAnsi" w:hAnsiTheme="minorHAnsi"/>
          <w:sz w:val="22"/>
        </w:rPr>
        <w:t xml:space="preserve">Montant en Euros HT : </w:t>
      </w:r>
    </w:p>
    <w:p>
      <w:pPr>
        <w:pStyle w:val="NoSpacing"/>
        <w:numPr>
          <w:ilvl w:val="0"/>
          <w:numId w:val="1"/>
        </w:numPr>
        <w:rPr/>
      </w:pPr>
      <w:r>
        <w:rPr/>
        <w:t xml:space="preserve">Montant en Euros TTC : </w:t>
      </w:r>
    </w:p>
    <w:p>
      <w:pPr>
        <w:pStyle w:val="Heading2"/>
        <w:rPr/>
      </w:pPr>
      <w:bookmarkStart w:id="254" w:name="_Toc528596348"/>
      <w:r>
        <w:rPr/>
        <w:t xml:space="preserve">Article 5 – Signature du </w:t>
      </w:r>
      <w:bookmarkEnd w:id="254"/>
      <w:r>
        <w:rPr>
          <w:rFonts w:eastAsia="Times New Roman" w:cs="Times New Roman"/>
          <w:b/>
          <w:bCs/>
          <w:caps/>
          <w:color w:themeColor="text1" w:val="000000"/>
          <w:kern w:val="0"/>
          <w:sz w:val="24"/>
          <w:szCs w:val="26"/>
          <w:lang w:val="fr-FR" w:eastAsia="en-US" w:bidi="ar-SA"/>
        </w:rPr>
        <w:t>marché</w:t>
      </w:r>
      <w:r>
        <w:rPr/>
        <w:t xml:space="preserve"> </w:t>
      </w:r>
    </w:p>
    <w:p>
      <w:pPr>
        <w:pStyle w:val="Heading4"/>
        <w:rPr/>
      </w:pPr>
      <w:bookmarkStart w:id="255" w:name="_Toc528596349"/>
      <w:r>
        <w:rPr/>
        <w:t>Article 5.1 – Signature du marché par le titulaire individuel :</w:t>
      </w:r>
      <w:bookmarkEnd w:id="255"/>
      <w:r>
        <w:rPr/>
        <w:t xml:space="preserve"> </w:t>
      </w:r>
    </w:p>
    <w:tbl>
      <w:tblPr>
        <w:tblW w:w="10442" w:type="dxa"/>
        <w:jc w:val="left"/>
        <w:tblInd w:w="-41" w:type="dxa"/>
        <w:tblLayout w:type="fixed"/>
        <w:tblCellMar>
          <w:top w:w="0" w:type="dxa"/>
          <w:left w:w="108" w:type="dxa"/>
          <w:bottom w:w="0" w:type="dxa"/>
          <w:right w:w="108" w:type="dxa"/>
        </w:tblCellMar>
        <w:tblLook w:firstRow="0" w:noVBand="0" w:lastRow="0" w:firstColumn="0" w:lastColumn="0" w:noHBand="0" w:val="0000"/>
      </w:tblPr>
      <w:tblGrid>
        <w:gridCol w:w="7019"/>
        <w:gridCol w:w="1946"/>
        <w:gridCol w:w="1477"/>
      </w:tblGrid>
      <w:tr>
        <w:trPr>
          <w:trHeight w:val="878" w:hRule="atLeast"/>
        </w:trPr>
        <w:tc>
          <w:tcPr>
            <w:tcW w:w="7019" w:type="dxa"/>
            <w:tcBorders>
              <w:top w:val="single" w:sz="4" w:space="0" w:color="000000"/>
              <w:left w:val="single" w:sz="4" w:space="0" w:color="000000"/>
              <w:bottom w:val="single" w:sz="4" w:space="0" w:color="000000"/>
            </w:tcBorders>
            <w:shd w:color="auto" w:fill="auto" w:val="clear"/>
            <w:vAlign w:val="center"/>
          </w:tcPr>
          <w:p>
            <w:pPr>
              <w:pStyle w:val="Normal"/>
              <w:spacing w:before="0" w:after="200"/>
              <w:rPr>
                <w:rFonts w:ascii="Calibri" w:hAnsi="Calibri" w:asciiTheme="minorHAnsi" w:hAnsiTheme="minorHAnsi"/>
                <w:b/>
                <w:bCs/>
                <w:sz w:val="22"/>
              </w:rPr>
            </w:pPr>
            <w:r>
              <w:rPr>
                <w:rFonts w:ascii="Calibri" w:hAnsi="Calibri" w:asciiTheme="minorHAnsi" w:hAnsiTheme="minorHAnsi"/>
                <w:b/>
                <w:bCs/>
                <w:sz w:val="22"/>
              </w:rPr>
              <w:t>Nom, prénom et qualité du signataire (*)</w:t>
            </w:r>
          </w:p>
        </w:tc>
        <w:tc>
          <w:tcPr>
            <w:tcW w:w="1946" w:type="dxa"/>
            <w:tcBorders>
              <w:top w:val="single" w:sz="4" w:space="0" w:color="000000"/>
              <w:left w:val="single" w:sz="4" w:space="0" w:color="000000"/>
              <w:bottom w:val="single" w:sz="4" w:space="0" w:color="000000"/>
            </w:tcBorders>
            <w:shd w:color="auto" w:fill="auto" w:val="clear"/>
            <w:vAlign w:val="center"/>
          </w:tcPr>
          <w:p>
            <w:pPr>
              <w:pStyle w:val="Normal"/>
              <w:spacing w:before="0" w:after="200"/>
              <w:rPr>
                <w:rFonts w:ascii="Calibri" w:hAnsi="Calibri" w:asciiTheme="minorHAnsi" w:hAnsiTheme="minorHAnsi"/>
                <w:b/>
                <w:bCs/>
                <w:sz w:val="22"/>
              </w:rPr>
            </w:pPr>
            <w:r>
              <w:rPr>
                <w:rFonts w:ascii="Calibri" w:hAnsi="Calibri" w:asciiTheme="minorHAnsi" w:hAnsiTheme="minorHAnsi"/>
                <w:b/>
                <w:bCs/>
                <w:sz w:val="22"/>
              </w:rPr>
              <w:t>Lieu et date de signature</w:t>
            </w:r>
          </w:p>
        </w:tc>
        <w:tc>
          <w:tcPr>
            <w:tcW w:w="14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200"/>
              <w:rPr>
                <w:rFonts w:ascii="Calibri" w:hAnsi="Calibri" w:asciiTheme="minorHAnsi" w:hAnsiTheme="minorHAnsi"/>
                <w:b/>
                <w:bCs/>
                <w:sz w:val="22"/>
              </w:rPr>
            </w:pPr>
            <w:r>
              <w:rPr>
                <w:rFonts w:ascii="Calibri" w:hAnsi="Calibri" w:asciiTheme="minorHAnsi" w:hAnsiTheme="minorHAnsi"/>
                <w:b/>
                <w:bCs/>
                <w:sz w:val="22"/>
              </w:rPr>
              <w:t>Signature</w:t>
            </w:r>
          </w:p>
        </w:tc>
      </w:tr>
      <w:tr>
        <w:trPr>
          <w:trHeight w:val="629" w:hRule="atLeast"/>
        </w:trPr>
        <w:tc>
          <w:tcPr>
            <w:tcW w:w="7019" w:type="dxa"/>
            <w:tcBorders>
              <w:top w:val="single" w:sz="4" w:space="0" w:color="000000"/>
              <w:left w:val="single" w:sz="4" w:space="0" w:color="000000"/>
              <w:bottom w:val="single" w:sz="4" w:space="0" w:color="000000"/>
            </w:tcBorders>
            <w:shd w:color="auto" w:fill="auto" w:val="clear"/>
          </w:tcPr>
          <w:p>
            <w:pPr>
              <w:pStyle w:val="Normal"/>
              <w:rPr>
                <w:rFonts w:ascii="Calibri" w:hAnsi="Calibri" w:asciiTheme="minorHAnsi" w:hAnsiTheme="minorHAnsi"/>
                <w:b/>
                <w:bCs/>
                <w:sz w:val="22"/>
              </w:rPr>
            </w:pPr>
            <w:r>
              <w:rPr>
                <w:rFonts w:asciiTheme="minorHAnsi" w:hAnsiTheme="minorHAnsi" w:ascii="Calibri" w:hAnsi="Calibri"/>
                <w:b/>
                <w:bCs/>
                <w:sz w:val="22"/>
              </w:rPr>
            </w:r>
          </w:p>
          <w:p>
            <w:pPr>
              <w:pStyle w:val="Normal"/>
              <w:spacing w:before="0" w:after="200"/>
              <w:rPr>
                <w:rFonts w:ascii="Calibri" w:hAnsi="Calibri" w:asciiTheme="minorHAnsi" w:hAnsiTheme="minorHAnsi"/>
                <w:b/>
                <w:bCs/>
                <w:sz w:val="22"/>
              </w:rPr>
            </w:pPr>
            <w:r>
              <w:rPr>
                <w:rFonts w:asciiTheme="minorHAnsi" w:hAnsiTheme="minorHAnsi" w:ascii="Calibri" w:hAnsi="Calibri"/>
                <w:b/>
                <w:bCs/>
                <w:sz w:val="22"/>
              </w:rPr>
            </w:r>
          </w:p>
        </w:tc>
        <w:tc>
          <w:tcPr>
            <w:tcW w:w="1946" w:type="dxa"/>
            <w:tcBorders>
              <w:top w:val="single" w:sz="4" w:space="0" w:color="000000"/>
              <w:left w:val="single" w:sz="4" w:space="0" w:color="000000"/>
              <w:bottom w:val="single" w:sz="4" w:space="0" w:color="000000"/>
            </w:tcBorders>
            <w:shd w:color="auto" w:fill="auto" w:val="clear"/>
          </w:tcPr>
          <w:p>
            <w:pPr>
              <w:pStyle w:val="Normal"/>
              <w:spacing w:before="0" w:after="200"/>
              <w:rPr>
                <w:rFonts w:ascii="Calibri" w:hAnsi="Calibri" w:asciiTheme="minorHAnsi" w:hAnsiTheme="minorHAnsi"/>
                <w:b/>
                <w:bCs/>
                <w:sz w:val="22"/>
              </w:rPr>
            </w:pPr>
            <w:r>
              <w:rPr>
                <w:rFonts w:asciiTheme="minorHAnsi" w:hAnsiTheme="minorHAnsi" w:ascii="Calibri" w:hAnsi="Calibri"/>
                <w:b/>
                <w:bCs/>
                <w:sz w:val="22"/>
              </w:rPr>
            </w:r>
          </w:p>
        </w:tc>
        <w:tc>
          <w:tcPr>
            <w:tcW w:w="147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Calibri" w:hAnsi="Calibri" w:asciiTheme="minorHAnsi" w:hAnsiTheme="minorHAnsi"/>
                <w:b/>
                <w:bCs/>
                <w:sz w:val="22"/>
              </w:rPr>
            </w:pPr>
            <w:r>
              <w:rPr>
                <w:rFonts w:asciiTheme="minorHAnsi" w:hAnsiTheme="minorHAnsi" w:ascii="Calibri" w:hAnsi="Calibri"/>
                <w:b/>
                <w:bCs/>
                <w:sz w:val="22"/>
              </w:rPr>
            </w:r>
          </w:p>
        </w:tc>
      </w:tr>
    </w:tbl>
    <w:p>
      <w:pPr>
        <w:pStyle w:val="Normal"/>
        <w:rPr>
          <w:rFonts w:ascii="Calibri" w:hAnsi="Calibri" w:asciiTheme="minorHAnsi" w:hAnsiTheme="minorHAnsi"/>
          <w:sz w:val="22"/>
        </w:rPr>
      </w:pPr>
      <w:r>
        <w:rPr>
          <w:rFonts w:ascii="Calibri" w:hAnsi="Calibri" w:asciiTheme="minorHAnsi" w:hAnsiTheme="minorHAnsi"/>
          <w:sz w:val="22"/>
        </w:rPr>
        <w:t>(*) Le signataire doit avoir le pouvoir d’engager la personne qu’il représente.</w:t>
      </w:r>
    </w:p>
    <w:p>
      <w:pPr>
        <w:pStyle w:val="Normal"/>
        <w:spacing w:before="0" w:after="180"/>
        <w:rPr/>
      </w:pPr>
      <w:bookmarkStart w:id="256" w:name="_Toc528596350"/>
      <w:r>
        <w:rPr/>
        <w:t>Article 5.2 – Signature du marché en cas de groupement</w:t>
      </w:r>
      <w:bookmarkEnd w:id="256"/>
      <w:r>
        <w:rPr/>
        <w:t xml:space="preserve"> </w:t>
      </w:r>
    </w:p>
    <w:p>
      <w:pPr>
        <w:pStyle w:val="Normal"/>
        <w:jc w:val="both"/>
        <w:rPr>
          <w:rFonts w:ascii="Calibri" w:hAnsi="Calibri" w:asciiTheme="minorHAnsi" w:hAnsiTheme="minorHAnsi"/>
          <w:sz w:val="22"/>
        </w:rPr>
      </w:pPr>
      <w:r>
        <w:rPr>
          <w:rFonts w:ascii="Calibri" w:hAnsi="Calibri" w:asciiTheme="minorHAnsi" w:hAnsiTheme="minorHAnsi"/>
          <w:sz w:val="22"/>
        </w:rPr>
        <w:t xml:space="preserve">Les membres du groupement d’opérateurs économiques désignent le mandataire suivant </w:t>
      </w:r>
      <w:r>
        <w:rPr>
          <w:rFonts w:ascii="Calibri" w:hAnsi="Calibri" w:asciiTheme="minorHAnsi" w:hAnsiTheme="minorHAnsi"/>
          <w:i/>
          <w:sz w:val="22"/>
        </w:rPr>
        <w:t>(</w:t>
      </w:r>
      <w:r>
        <w:rPr>
          <w:rFonts w:ascii="Calibri" w:hAnsi="Calibri" w:asciiTheme="minorHAnsi" w:hAnsiTheme="minorHAnsi"/>
          <w:i/>
          <w:color w:themeColor="text1" w:val="000000"/>
          <w:sz w:val="22"/>
        </w:rPr>
        <w:t>article R. 2142-24 du Code de la commande publique</w:t>
      </w:r>
      <w:r>
        <w:rPr>
          <w:rFonts w:ascii="Calibri" w:hAnsi="Calibri" w:asciiTheme="minorHAnsi" w:hAnsiTheme="minorHAnsi"/>
          <w:i/>
          <w:sz w:val="22"/>
        </w:rPr>
        <w:t>) </w:t>
      </w:r>
      <w:r>
        <w:rPr>
          <w:rFonts w:ascii="Calibri" w:hAnsi="Calibri" w:asciiTheme="minorHAnsi" w:hAnsiTheme="minorHAnsi"/>
          <w:sz w:val="22"/>
        </w:rPr>
        <w:t>:</w:t>
      </w:r>
    </w:p>
    <w:p>
      <w:pPr>
        <w:pStyle w:val="Normal"/>
        <w:jc w:val="both"/>
        <w:rPr>
          <w:rFonts w:ascii="Calibri" w:hAnsi="Calibri" w:asciiTheme="minorHAnsi" w:hAnsiTheme="minorHAnsi"/>
          <w:color w:val="0000FF"/>
          <w:sz w:val="22"/>
        </w:rPr>
      </w:pPr>
      <w:r>
        <w:rPr>
          <w:rFonts w:ascii="Calibri" w:hAnsi="Calibri" w:asciiTheme="minorHAnsi" w:hAnsiTheme="minorHAnsi"/>
          <w:i/>
          <w:color w:val="0000FF"/>
          <w:sz w:val="22"/>
        </w:rPr>
        <w:t>[Indiquer le nom commercial et la dénomination sociale du mandataire]</w:t>
      </w:r>
    </w:p>
    <w:p>
      <w:pPr>
        <w:pStyle w:val="Normal"/>
        <w:jc w:val="both"/>
        <w:rPr>
          <w:rFonts w:ascii="Calibri" w:hAnsi="Calibri" w:asciiTheme="minorHAnsi" w:hAnsiTheme="minorHAnsi"/>
          <w:sz w:val="22"/>
        </w:rPr>
      </w:pPr>
      <w:r>
        <w:fldChar w:fldCharType="begin">
          <w:ffData>
            <w:name w:val="Bookmark Copie 13"/>
            <w:enabled/>
            <w:calcOnExit w:val="0"/>
            <w:checkBox>
              <w:sizeAuto/>
            </w:checkBox>
          </w:ffData>
        </w:fldChar>
      </w:r>
      <w:r>
        <w:rPr>
          <w:sz w:val="22"/>
          <w:rFonts w:ascii="Calibri" w:hAnsi="Calibri"/>
        </w:rPr>
        <w:instrText xml:space="preserve"> FORMCHECKBOX </w:instrText>
      </w:r>
      <w:r>
        <w:rPr>
          <w:sz w:val="22"/>
          <w:rFonts w:ascii="Calibri" w:hAnsi="Calibri"/>
        </w:rPr>
        <w:fldChar w:fldCharType="separate"/>
      </w:r>
      <w:bookmarkStart w:id="257" w:name="Bookmark_Copie_13"/>
      <w:bookmarkStart w:id="258" w:name="Bookmark_Copie_13"/>
      <w:bookmarkEnd w:id="258"/>
      <w:r>
        <w:rPr>
          <w:rFonts w:ascii="Calibri" w:hAnsi="Calibri"/>
          <w:sz w:val="22"/>
        </w:rPr>
      </w:r>
      <w:r>
        <w:rPr>
          <w:sz w:val="22"/>
          <w:rFonts w:ascii="Calibri" w:hAnsi="Calibri"/>
        </w:rPr>
        <w:fldChar w:fldCharType="end"/>
      </w:r>
      <w:bookmarkStart w:id="259" w:name="Bookmark_Copie_13_Copie_1"/>
      <w:bookmarkStart w:id="260" w:name="Bookmark_Copie_13_Copie_1_Copie_1"/>
      <w:bookmarkStart w:id="261" w:name="Bookmark_Copie_13_Copie_1_Copie_1_Copie_"/>
      <w:bookmarkStart w:id="262" w:name="Bookmark_Copie_13_Copie_1_Copie_1_Copie1"/>
      <w:bookmarkStart w:id="263" w:name="Bookmark_Copie_13_Copie_1_Copie_1_Copie2"/>
      <w:bookmarkStart w:id="264" w:name="Bookmark_Copie_13_Copie_1_Copie_1_Copie3"/>
      <w:bookmarkStart w:id="265" w:name="Bookmark_Copie_13_Copie_1_Copie_1_Copie4"/>
      <w:bookmarkStart w:id="266" w:name="Bookmark_Copie_13_Copie_1_Copie_1_Copie5"/>
      <w:bookmarkStart w:id="267" w:name="Bookmark_Copie_13_Copie_1_Copie_1_Copie6"/>
      <w:bookmarkStart w:id="268" w:name="Bookmark_Copie_13_Copie_1_Copie_1_Copie7"/>
      <w:bookmarkStart w:id="269" w:name="Bookmark_Copie_13_Copie_1_Copie_1_Copie6"/>
      <w:bookmarkStart w:id="270" w:name="Bookmark_Copie_13_Copie_1_Copie_1_Copie5"/>
      <w:bookmarkStart w:id="271" w:name="Bookmark_Copie_13_Copie_1_Copie_1_Copie4"/>
      <w:bookmarkStart w:id="272" w:name="Bookmark_Copie_13_Copie_1_Copie_1_Copie3"/>
      <w:bookmarkStart w:id="273" w:name="Bookmark_Copie_13_Copie_1_Copie_1_Copie2"/>
      <w:bookmarkStart w:id="274" w:name="Bookmark_Copie_13_Copie_1_Copie_1_Copie1"/>
      <w:bookmarkStart w:id="275" w:name="Bookmark_Copie_13_Copie_1_Copie_1_Copie_"/>
      <w:bookmarkStart w:id="276" w:name="Bookmark_Copie_13_Copie_1_Copie_1"/>
      <w:bookmarkStart w:id="277" w:name="Bookmark_Copie_13_Copie_1"/>
      <w:bookmarkStart w:id="278" w:name="Bookmark_Copie_13"/>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Pr>
          <w:rFonts w:ascii="Calibri" w:hAnsi="Calibri" w:asciiTheme="minorHAnsi" w:hAnsiTheme="minorHAnsi"/>
          <w:sz w:val="22"/>
        </w:rPr>
        <w:t xml:space="preserve"> Les membres du groupement ont donné mandat au mandataire, qui signe le présent acte d’engagement :</w:t>
      </w:r>
    </w:p>
    <w:p>
      <w:pPr>
        <w:pStyle w:val="Normal"/>
        <w:jc w:val="both"/>
        <w:rPr>
          <w:rFonts w:ascii="Calibri" w:hAnsi="Calibri" w:asciiTheme="minorHAnsi" w:hAnsiTheme="minorHAnsi"/>
          <w:color w:val="0000FF"/>
          <w:sz w:val="22"/>
        </w:rPr>
      </w:pPr>
      <w:r>
        <w:rPr>
          <w:rFonts w:ascii="Calibri" w:hAnsi="Calibri" w:asciiTheme="minorHAnsi" w:hAnsiTheme="minorHAnsi"/>
          <w:i/>
          <w:color w:val="0000FF"/>
          <w:sz w:val="22"/>
        </w:rPr>
        <w:t>(Cocher la ou les cases correspondantes.)</w:t>
      </w:r>
    </w:p>
    <w:p>
      <w:pPr>
        <w:pStyle w:val="Normal"/>
        <w:ind w:hanging="711" w:left="1416"/>
        <w:jc w:val="both"/>
        <w:rPr>
          <w:rFonts w:ascii="Calibri" w:hAnsi="Calibri" w:asciiTheme="minorHAnsi" w:hAnsiTheme="minorHAnsi"/>
          <w:sz w:val="22"/>
        </w:rPr>
      </w:pPr>
      <w:r>
        <w:fldChar w:fldCharType="begin">
          <w:ffData>
            <w:name w:val="Bookmark Copie 14"/>
            <w:enabled/>
            <w:calcOnExit w:val="0"/>
            <w:checkBox>
              <w:sizeAuto/>
            </w:checkBox>
          </w:ffData>
        </w:fldChar>
      </w:r>
      <w:r>
        <w:rPr>
          <w:sz w:val="22"/>
          <w:rFonts w:ascii="Calibri" w:hAnsi="Calibri"/>
        </w:rPr>
        <w:instrText xml:space="preserve"> FORMCHECKBOX </w:instrText>
      </w:r>
      <w:r>
        <w:rPr>
          <w:sz w:val="22"/>
          <w:rFonts w:ascii="Calibri" w:hAnsi="Calibri"/>
        </w:rPr>
        <w:fldChar w:fldCharType="separate"/>
      </w:r>
      <w:bookmarkStart w:id="279" w:name="Bookmark_Copie_14"/>
      <w:bookmarkStart w:id="280" w:name="Bookmark_Copie_14"/>
      <w:bookmarkEnd w:id="280"/>
      <w:r>
        <w:rPr>
          <w:rFonts w:ascii="Calibri" w:hAnsi="Calibri"/>
          <w:sz w:val="22"/>
        </w:rPr>
      </w:r>
      <w:r>
        <w:rPr>
          <w:sz w:val="22"/>
          <w:rFonts w:ascii="Calibri" w:hAnsi="Calibri"/>
        </w:rPr>
        <w:fldChar w:fldCharType="end"/>
      </w:r>
      <w:bookmarkStart w:id="281" w:name="Bookmark_Copie_14_Copie_1"/>
      <w:bookmarkStart w:id="282" w:name="Bookmark_Copie_14_Copie_1_Copie_1"/>
      <w:bookmarkStart w:id="283" w:name="Bookmark_Copie_14_Copie_1_Copie_1_Copie_"/>
      <w:bookmarkStart w:id="284" w:name="Bookmark_Copie_14_Copie_1_Copie_1_Copie1"/>
      <w:bookmarkStart w:id="285" w:name="Bookmark_Copie_14_Copie_1_Copie_1_Copie2"/>
      <w:bookmarkStart w:id="286" w:name="Bookmark_Copie_14_Copie_1_Copie_1_Copie3"/>
      <w:bookmarkStart w:id="287" w:name="Bookmark_Copie_14_Copie_1_Copie_1_Copie4"/>
      <w:bookmarkStart w:id="288" w:name="Bookmark_Copie_14_Copie_1_Copie_1_Copie5"/>
      <w:bookmarkStart w:id="289" w:name="Bookmark_Copie_14_Copie_1_Copie_1_Copie6"/>
      <w:bookmarkStart w:id="290" w:name="Bookmark_Copie_14_Copie_1_Copie_1_Copie7"/>
      <w:bookmarkStart w:id="291" w:name="Bookmark_Copie_14_Copie_1_Copie_1_Copie6"/>
      <w:bookmarkStart w:id="292" w:name="Bookmark_Copie_14_Copie_1_Copie_1_Copie5"/>
      <w:bookmarkStart w:id="293" w:name="Bookmark_Copie_14_Copie_1_Copie_1_Copie4"/>
      <w:bookmarkStart w:id="294" w:name="Bookmark_Copie_14_Copie_1_Copie_1_Copie3"/>
      <w:bookmarkStart w:id="295" w:name="Bookmark_Copie_14_Copie_1_Copie_1_Copie2"/>
      <w:bookmarkStart w:id="296" w:name="Bookmark_Copie_14_Copie_1_Copie_1_Copie1"/>
      <w:bookmarkStart w:id="297" w:name="Bookmark_Copie_14_Copie_1_Copie_1_Copie_"/>
      <w:bookmarkStart w:id="298" w:name="Bookmark_Copie_14_Copie_1_Copie_1"/>
      <w:bookmarkStart w:id="299" w:name="Bookmark_Copie_14_Copie_1"/>
      <w:bookmarkStart w:id="300" w:name="Bookmark_Copie_14"/>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Pr>
          <w:rFonts w:ascii="Calibri" w:hAnsi="Calibri" w:asciiTheme="minorHAnsi" w:hAnsiTheme="minorHAnsi"/>
          <w:sz w:val="22"/>
        </w:rPr>
        <w:tab/>
        <w:t>pour signer le présent acte d’engagement en leur nom et pour leur compte, pour les représenter vis-à-vis de l’acheteur et pour coordonner l’ensemble des prestations ;</w:t>
      </w:r>
    </w:p>
    <w:p>
      <w:pPr>
        <w:pStyle w:val="Normal"/>
        <w:tabs>
          <w:tab w:val="clear" w:pos="708"/>
          <w:tab w:val="left" w:pos="1418" w:leader="none"/>
        </w:tabs>
        <w:ind w:left="1418"/>
        <w:jc w:val="both"/>
        <w:rPr>
          <w:rFonts w:ascii="Calibri" w:hAnsi="Calibri" w:asciiTheme="minorHAnsi" w:hAnsiTheme="minorHAnsi"/>
          <w:color w:val="0000FF"/>
          <w:sz w:val="22"/>
        </w:rPr>
      </w:pPr>
      <w:r>
        <w:rPr>
          <w:rFonts w:ascii="Calibri" w:hAnsi="Calibri" w:asciiTheme="minorHAnsi" w:hAnsiTheme="minorHAnsi"/>
          <w:i/>
          <w:color w:val="0000FF"/>
          <w:sz w:val="22"/>
        </w:rPr>
        <w:t>(joindre les pouvoirs en annexe du présent document.)</w:t>
      </w:r>
    </w:p>
    <w:p>
      <w:pPr>
        <w:pStyle w:val="Normal"/>
        <w:ind w:hanging="705" w:left="1414"/>
        <w:jc w:val="both"/>
        <w:rPr>
          <w:rFonts w:ascii="Calibri" w:hAnsi="Calibri" w:asciiTheme="minorHAnsi" w:hAnsiTheme="minorHAnsi"/>
          <w:iCs/>
          <w:sz w:val="22"/>
        </w:rPr>
      </w:pPr>
      <w:r>
        <w:fldChar w:fldCharType="begin">
          <w:ffData>
            <w:name w:val="Bookmark Copie 15"/>
            <w:enabled/>
            <w:calcOnExit w:val="0"/>
            <w:checkBox>
              <w:sizeAuto/>
            </w:checkBox>
          </w:ffData>
        </w:fldChar>
      </w:r>
      <w:r>
        <w:rPr>
          <w:sz w:val="22"/>
          <w:rFonts w:ascii="Calibri" w:hAnsi="Calibri"/>
        </w:rPr>
        <w:instrText xml:space="preserve"> FORMCHECKBOX </w:instrText>
      </w:r>
      <w:r>
        <w:rPr>
          <w:sz w:val="22"/>
          <w:rFonts w:ascii="Calibri" w:hAnsi="Calibri"/>
        </w:rPr>
        <w:fldChar w:fldCharType="separate"/>
      </w:r>
      <w:bookmarkStart w:id="301" w:name="Bookmark_Copie_15"/>
      <w:bookmarkStart w:id="302" w:name="Bookmark_Copie_15"/>
      <w:bookmarkEnd w:id="302"/>
      <w:r>
        <w:rPr>
          <w:rFonts w:ascii="Calibri" w:hAnsi="Calibri"/>
          <w:sz w:val="22"/>
        </w:rPr>
      </w:r>
      <w:r>
        <w:rPr>
          <w:sz w:val="22"/>
          <w:rFonts w:ascii="Calibri" w:hAnsi="Calibri"/>
        </w:rPr>
        <w:fldChar w:fldCharType="end"/>
      </w:r>
      <w:bookmarkStart w:id="303" w:name="Bookmark_Copie_15_Copie_1"/>
      <w:bookmarkStart w:id="304" w:name="Bookmark_Copie_15_Copie_1_Copie_1"/>
      <w:bookmarkStart w:id="305" w:name="Bookmark_Copie_15_Copie_1_Copie_1_Copie_"/>
      <w:bookmarkStart w:id="306" w:name="Bookmark_Copie_15_Copie_1_Copie_1_Copie1"/>
      <w:bookmarkStart w:id="307" w:name="Bookmark_Copie_15_Copie_1_Copie_1_Copie2"/>
      <w:bookmarkStart w:id="308" w:name="Bookmark_Copie_15_Copie_1_Copie_1_Copie3"/>
      <w:bookmarkStart w:id="309" w:name="Bookmark_Copie_15_Copie_1_Copie_1_Copie4"/>
      <w:bookmarkStart w:id="310" w:name="Bookmark_Copie_15_Copie_1_Copie_1_Copie5"/>
      <w:bookmarkStart w:id="311" w:name="Bookmark_Copie_15_Copie_1_Copie_1_Copie6"/>
      <w:bookmarkStart w:id="312" w:name="Bookmark_Copie_15_Copie_1_Copie_1_Copie7"/>
      <w:bookmarkStart w:id="313" w:name="Bookmark_Copie_15_Copie_1_Copie_1_Copie6"/>
      <w:bookmarkStart w:id="314" w:name="Bookmark_Copie_15_Copie_1_Copie_1_Copie5"/>
      <w:bookmarkStart w:id="315" w:name="Bookmark_Copie_15_Copie_1_Copie_1_Copie4"/>
      <w:bookmarkStart w:id="316" w:name="Bookmark_Copie_15_Copie_1_Copie_1_Copie3"/>
      <w:bookmarkStart w:id="317" w:name="Bookmark_Copie_15_Copie_1_Copie_1_Copie2"/>
      <w:bookmarkStart w:id="318" w:name="Bookmark_Copie_15_Copie_1_Copie_1_Copie1"/>
      <w:bookmarkStart w:id="319" w:name="Bookmark_Copie_15_Copie_1_Copie_1_Copie_"/>
      <w:bookmarkStart w:id="320" w:name="Bookmark_Copie_15_Copie_1_Copie_1"/>
      <w:bookmarkStart w:id="321" w:name="Bookmark_Copie_15_Copie_1"/>
      <w:bookmarkStart w:id="322" w:name="Bookmark_Copie_15"/>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Pr>
          <w:rFonts w:ascii="Calibri" w:hAnsi="Calibri" w:asciiTheme="minorHAnsi" w:hAnsiTheme="minorHAnsi"/>
          <w:sz w:val="22"/>
        </w:rPr>
        <w:tab/>
        <w:t>pour signer, en leur nom et pour leur compte, les modifications ultérieures du marché public;</w:t>
      </w:r>
    </w:p>
    <w:p>
      <w:pPr>
        <w:pStyle w:val="Normal"/>
        <w:jc w:val="both"/>
        <w:rPr>
          <w:rFonts w:ascii="Calibri" w:hAnsi="Calibri" w:asciiTheme="minorHAnsi" w:hAnsiTheme="minorHAnsi"/>
          <w:sz w:val="22"/>
        </w:rPr>
      </w:pPr>
      <w:r>
        <w:rPr>
          <w:rFonts w:ascii="Calibri" w:hAnsi="Calibri" w:asciiTheme="minorHAnsi" w:hAnsiTheme="minorHAnsi"/>
          <w:i/>
          <w:sz w:val="22"/>
        </w:rPr>
        <w:tab/>
        <w:tab/>
      </w:r>
      <w:r>
        <w:rPr>
          <w:rFonts w:ascii="Calibri" w:hAnsi="Calibri" w:asciiTheme="minorHAnsi" w:hAnsiTheme="minorHAnsi"/>
          <w:i/>
          <w:color w:val="0000FF"/>
          <w:sz w:val="22"/>
        </w:rPr>
        <w:t>(joindre les pouvoirs en annexe du présent document.)</w:t>
      </w:r>
    </w:p>
    <w:p>
      <w:pPr>
        <w:pStyle w:val="Normal"/>
        <w:ind w:hanging="711" w:left="1416"/>
        <w:jc w:val="both"/>
        <w:rPr>
          <w:rFonts w:ascii="Calibri" w:hAnsi="Calibri" w:asciiTheme="minorHAnsi" w:hAnsiTheme="minorHAnsi"/>
          <w:sz w:val="22"/>
        </w:rPr>
      </w:pPr>
      <w:r>
        <w:fldChar w:fldCharType="begin">
          <w:ffData>
            <w:name w:val="Bookmark Copie 16"/>
            <w:enabled/>
            <w:calcOnExit w:val="0"/>
            <w:checkBox>
              <w:sizeAuto/>
            </w:checkBox>
          </w:ffData>
        </w:fldChar>
      </w:r>
      <w:r>
        <w:rPr>
          <w:sz w:val="22"/>
          <w:rFonts w:ascii="Calibri" w:hAnsi="Calibri"/>
        </w:rPr>
        <w:instrText xml:space="preserve"> FORMCHECKBOX </w:instrText>
      </w:r>
      <w:r>
        <w:rPr>
          <w:sz w:val="22"/>
          <w:rFonts w:ascii="Calibri" w:hAnsi="Calibri"/>
        </w:rPr>
        <w:fldChar w:fldCharType="separate"/>
      </w:r>
      <w:bookmarkStart w:id="323" w:name="Bookmark_Copie_16"/>
      <w:bookmarkStart w:id="324" w:name="Bookmark_Copie_16"/>
      <w:bookmarkEnd w:id="324"/>
      <w:r>
        <w:rPr>
          <w:rFonts w:ascii="Calibri" w:hAnsi="Calibri"/>
          <w:sz w:val="22"/>
        </w:rPr>
      </w:r>
      <w:r>
        <w:rPr>
          <w:sz w:val="22"/>
          <w:rFonts w:ascii="Calibri" w:hAnsi="Calibri"/>
        </w:rPr>
        <w:fldChar w:fldCharType="end"/>
      </w:r>
      <w:bookmarkStart w:id="325" w:name="Bookmark_Copie_16_Copie_1"/>
      <w:bookmarkStart w:id="326" w:name="Bookmark_Copie_16_Copie_1_Copie_1"/>
      <w:bookmarkStart w:id="327" w:name="Bookmark_Copie_16_Copie_1_Copie_1_Copie_"/>
      <w:bookmarkStart w:id="328" w:name="Bookmark_Copie_16_Copie_1_Copie_1_Copie1"/>
      <w:bookmarkStart w:id="329" w:name="Bookmark_Copie_16_Copie_1_Copie_1_Copie2"/>
      <w:bookmarkStart w:id="330" w:name="Bookmark_Copie_16_Copie_1_Copie_1_Copie3"/>
      <w:bookmarkStart w:id="331" w:name="Bookmark_Copie_16_Copie_1_Copie_1_Copie4"/>
      <w:bookmarkStart w:id="332" w:name="Bookmark_Copie_16_Copie_1_Copie_1_Copie5"/>
      <w:bookmarkStart w:id="333" w:name="Bookmark_Copie_16_Copie_1_Copie_1_Copie6"/>
      <w:bookmarkStart w:id="334" w:name="Bookmark_Copie_16_Copie_1_Copie_1_Copie7"/>
      <w:bookmarkStart w:id="335" w:name="Bookmark_Copie_16_Copie_1_Copie_1_Copie6"/>
      <w:bookmarkStart w:id="336" w:name="Bookmark_Copie_16_Copie_1_Copie_1_Copie5"/>
      <w:bookmarkStart w:id="337" w:name="Bookmark_Copie_16_Copie_1_Copie_1_Copie4"/>
      <w:bookmarkStart w:id="338" w:name="Bookmark_Copie_16_Copie_1_Copie_1_Copie3"/>
      <w:bookmarkStart w:id="339" w:name="Bookmark_Copie_16_Copie_1_Copie_1_Copie2"/>
      <w:bookmarkStart w:id="340" w:name="Bookmark_Copie_16_Copie_1_Copie_1_Copie1"/>
      <w:bookmarkStart w:id="341" w:name="Bookmark_Copie_16_Copie_1_Copie_1_Copie_"/>
      <w:bookmarkStart w:id="342" w:name="Bookmark_Copie_16_Copie_1_Copie_1"/>
      <w:bookmarkStart w:id="343" w:name="Bookmark_Copie_16_Copie_1"/>
      <w:bookmarkStart w:id="344" w:name="Bookmark_Copie_1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Calibri" w:hAnsi="Calibri" w:asciiTheme="minorHAnsi" w:hAnsiTheme="minorHAnsi"/>
          <w:i/>
          <w:iCs/>
          <w:sz w:val="22"/>
        </w:rPr>
        <w:t xml:space="preserve"> </w:t>
      </w:r>
      <w:r>
        <w:rPr>
          <w:rFonts w:ascii="Calibri" w:hAnsi="Calibri" w:asciiTheme="minorHAnsi" w:hAnsiTheme="minorHAnsi"/>
          <w:sz w:val="22"/>
        </w:rPr>
        <w:tab/>
        <w:t xml:space="preserve">ont donné mandat au mandataire dans les conditions définies par les pouvoirs joints en annexe. </w:t>
      </w:r>
      <w:r>
        <w:rPr>
          <w:rFonts w:cs="Arial" w:ascii="Calibri" w:hAnsi="Calibri" w:asciiTheme="minorHAnsi" w:hAnsiTheme="minorHAnsi"/>
          <w:i/>
          <w:color w:val="0000FF"/>
          <w:sz w:val="22"/>
        </w:rPr>
        <w:t>(Donner des précisions sur l’étendue du mandat.)</w:t>
      </w:r>
    </w:p>
    <w:p>
      <w:pPr>
        <w:pStyle w:val="Normal"/>
        <w:spacing w:before="0" w:after="0"/>
        <w:jc w:val="both"/>
        <w:rPr>
          <w:rFonts w:ascii="Calibri" w:hAnsi="Calibri" w:asciiTheme="minorHAnsi" w:hAnsiTheme="minorHAnsi"/>
          <w:i/>
          <w:i/>
          <w:sz w:val="22"/>
        </w:rPr>
      </w:pPr>
      <w:r>
        <w:fldChar w:fldCharType="begin">
          <w:ffData>
            <w:name w:val="Bookmark Copie 17"/>
            <w:enabled/>
            <w:calcOnExit w:val="0"/>
            <w:checkBox>
              <w:sizeAuto/>
            </w:checkBox>
          </w:ffData>
        </w:fldChar>
      </w:r>
      <w:r>
        <w:rPr>
          <w:sz w:val="22"/>
          <w:rFonts w:ascii="Calibri" w:hAnsi="Calibri"/>
        </w:rPr>
        <w:instrText xml:space="preserve"> FORMCHECKBOX </w:instrText>
      </w:r>
      <w:r>
        <w:rPr>
          <w:sz w:val="22"/>
          <w:rFonts w:ascii="Calibri" w:hAnsi="Calibri"/>
        </w:rPr>
        <w:fldChar w:fldCharType="separate"/>
      </w:r>
      <w:bookmarkStart w:id="345" w:name="Bookmark_Copie_17"/>
      <w:bookmarkStart w:id="346" w:name="Bookmark_Copie_17"/>
      <w:bookmarkEnd w:id="346"/>
      <w:r>
        <w:rPr>
          <w:rFonts w:ascii="Calibri" w:hAnsi="Calibri"/>
          <w:sz w:val="22"/>
        </w:rPr>
      </w:r>
      <w:r>
        <w:rPr>
          <w:sz w:val="22"/>
          <w:rFonts w:ascii="Calibri" w:hAnsi="Calibri"/>
        </w:rPr>
        <w:fldChar w:fldCharType="end"/>
      </w:r>
      <w:bookmarkStart w:id="347" w:name="Bookmark_Copie_17_Copie_1"/>
      <w:bookmarkStart w:id="348" w:name="Bookmark_Copie_17_Copie_1_Copie_1"/>
      <w:bookmarkStart w:id="349" w:name="Bookmark_Copie_17_Copie_1_Copie_1_Copie_"/>
      <w:bookmarkStart w:id="350" w:name="Bookmark_Copie_17_Copie_1_Copie_1_Copie1"/>
      <w:bookmarkStart w:id="351" w:name="Bookmark_Copie_17_Copie_1_Copie_1_Copie2"/>
      <w:bookmarkStart w:id="352" w:name="Bookmark_Copie_17_Copie_1_Copie_1_Copie3"/>
      <w:bookmarkStart w:id="353" w:name="Bookmark_Copie_17_Copie_1_Copie_1_Copie4"/>
      <w:bookmarkStart w:id="354" w:name="Bookmark_Copie_17_Copie_1_Copie_1_Copie5"/>
      <w:bookmarkStart w:id="355" w:name="Bookmark_Copie_17_Copie_1_Copie_1_Copie6"/>
      <w:bookmarkStart w:id="356" w:name="Bookmark_Copie_17_Copie_1_Copie_1_Copie7"/>
      <w:bookmarkStart w:id="357" w:name="Bookmark_Copie_17_Copie_1_Copie_1_Copie6"/>
      <w:bookmarkStart w:id="358" w:name="Bookmark_Copie_17_Copie_1_Copie_1_Copie5"/>
      <w:bookmarkStart w:id="359" w:name="Bookmark_Copie_17_Copie_1_Copie_1_Copie4"/>
      <w:bookmarkStart w:id="360" w:name="Bookmark_Copie_17_Copie_1_Copie_1_Copie3"/>
      <w:bookmarkStart w:id="361" w:name="Bookmark_Copie_17_Copie_1_Copie_1_Copie2"/>
      <w:bookmarkStart w:id="362" w:name="Bookmark_Copie_17_Copie_1_Copie_1_Copie1"/>
      <w:bookmarkStart w:id="363" w:name="Bookmark_Copie_17_Copie_1_Copie_1_Copie_"/>
      <w:bookmarkStart w:id="364" w:name="Bookmark_Copie_17_Copie_1_Copie_1"/>
      <w:bookmarkStart w:id="365" w:name="Bookmark_Copie_17_Copie_1"/>
      <w:bookmarkStart w:id="366" w:name="Bookmark_Copie_17"/>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Pr>
          <w:rFonts w:ascii="Calibri" w:hAnsi="Calibri" w:asciiTheme="minorHAnsi" w:hAnsiTheme="minorHAnsi"/>
          <w:sz w:val="22"/>
        </w:rPr>
        <w:t xml:space="preserve"> Les membres du groupement, qui signent le présent acte d’engagement :</w:t>
      </w:r>
    </w:p>
    <w:p>
      <w:pPr>
        <w:pStyle w:val="Normal"/>
        <w:spacing w:before="0" w:after="0"/>
        <w:jc w:val="both"/>
        <w:rPr>
          <w:rFonts w:ascii="Calibri" w:hAnsi="Calibri" w:asciiTheme="minorHAnsi" w:hAnsiTheme="minorHAnsi"/>
          <w:color w:val="0000FF"/>
          <w:sz w:val="22"/>
        </w:rPr>
      </w:pPr>
      <w:r>
        <w:rPr>
          <w:rFonts w:ascii="Calibri" w:hAnsi="Calibri" w:asciiTheme="minorHAnsi" w:hAnsiTheme="minorHAnsi"/>
          <w:i/>
          <w:color w:val="0000FF"/>
          <w:sz w:val="22"/>
        </w:rPr>
        <w:t>(Cocher la case correspondante.)</w:t>
      </w:r>
    </w:p>
    <w:p>
      <w:pPr>
        <w:pStyle w:val="Normal"/>
        <w:spacing w:before="0" w:after="120"/>
        <w:ind w:hanging="703" w:left="1412"/>
        <w:jc w:val="both"/>
        <w:rPr>
          <w:rFonts w:ascii="Calibri" w:hAnsi="Calibri" w:asciiTheme="minorHAnsi" w:hAnsiTheme="minorHAnsi"/>
          <w:sz w:val="22"/>
        </w:rPr>
      </w:pPr>
      <w:r>
        <w:fldChar w:fldCharType="begin">
          <w:ffData>
            <w:name w:val="Bookmark Copie 18"/>
            <w:enabled/>
            <w:calcOnExit w:val="0"/>
            <w:checkBox>
              <w:sizeAuto/>
            </w:checkBox>
          </w:ffData>
        </w:fldChar>
      </w:r>
      <w:r>
        <w:rPr>
          <w:sz w:val="22"/>
          <w:rFonts w:ascii="Calibri" w:hAnsi="Calibri"/>
        </w:rPr>
        <w:instrText xml:space="preserve"> FORMCHECKBOX </w:instrText>
      </w:r>
      <w:r>
        <w:rPr>
          <w:sz w:val="22"/>
          <w:rFonts w:ascii="Calibri" w:hAnsi="Calibri"/>
        </w:rPr>
        <w:fldChar w:fldCharType="separate"/>
      </w:r>
      <w:bookmarkStart w:id="367" w:name="Bookmark_Copie_18"/>
      <w:bookmarkStart w:id="368" w:name="Bookmark_Copie_18"/>
      <w:bookmarkEnd w:id="368"/>
      <w:r>
        <w:rPr>
          <w:rFonts w:ascii="Calibri" w:hAnsi="Calibri"/>
          <w:sz w:val="22"/>
        </w:rPr>
      </w:r>
      <w:r>
        <w:rPr>
          <w:sz w:val="22"/>
          <w:rFonts w:ascii="Calibri" w:hAnsi="Calibri"/>
        </w:rPr>
        <w:fldChar w:fldCharType="end"/>
      </w:r>
      <w:bookmarkStart w:id="369" w:name="Bookmark_Copie_18_Copie_1"/>
      <w:bookmarkStart w:id="370" w:name="Bookmark_Copie_18_Copie_1_Copie_1"/>
      <w:bookmarkStart w:id="371" w:name="Bookmark_Copie_18_Copie_1_Copie_1_Copie_"/>
      <w:bookmarkStart w:id="372" w:name="Bookmark_Copie_18_Copie_1_Copie_1_Copie1"/>
      <w:bookmarkStart w:id="373" w:name="Bookmark_Copie_18_Copie_1_Copie_1_Copie2"/>
      <w:bookmarkStart w:id="374" w:name="Bookmark_Copie_18_Copie_1_Copie_1_Copie3"/>
      <w:bookmarkStart w:id="375" w:name="Bookmark_Copie_18_Copie_1_Copie_1_Copie4"/>
      <w:bookmarkStart w:id="376" w:name="Bookmark_Copie_18_Copie_1_Copie_1_Copie5"/>
      <w:bookmarkStart w:id="377" w:name="Bookmark_Copie_18_Copie_1_Copie_1_Copie6"/>
      <w:bookmarkStart w:id="378" w:name="Bookmark_Copie_18_Copie_1_Copie_1_Copie7"/>
      <w:bookmarkStart w:id="379" w:name="Bookmark_Copie_18_Copie_1_Copie_1_Copie6"/>
      <w:bookmarkStart w:id="380" w:name="Bookmark_Copie_18_Copie_1_Copie_1_Copie5"/>
      <w:bookmarkStart w:id="381" w:name="Bookmark_Copie_18_Copie_1_Copie_1_Copie4"/>
      <w:bookmarkStart w:id="382" w:name="Bookmark_Copie_18_Copie_1_Copie_1_Copie3"/>
      <w:bookmarkStart w:id="383" w:name="Bookmark_Copie_18_Copie_1_Copie_1_Copie2"/>
      <w:bookmarkStart w:id="384" w:name="Bookmark_Copie_18_Copie_1_Copie_1_Copie1"/>
      <w:bookmarkStart w:id="385" w:name="Bookmark_Copie_18_Copie_1_Copie_1_Copie_"/>
      <w:bookmarkStart w:id="386" w:name="Bookmark_Copie_18_Copie_1_Copie_1"/>
      <w:bookmarkStart w:id="387" w:name="Bookmark_Copie_18_Copie_1"/>
      <w:bookmarkStart w:id="388" w:name="Bookmark_Copie_1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Pr>
          <w:rFonts w:ascii="Calibri" w:hAnsi="Calibri" w:asciiTheme="minorHAnsi" w:hAnsiTheme="minorHAnsi"/>
          <w:sz w:val="22"/>
        </w:rPr>
        <w:tab/>
        <w:t>donnent mandat au mandataire, qui l’accepte, pour les représenter vis-à-vis de l’acheteur et pour coordonner l’ensemble des prestations ;</w:t>
      </w:r>
    </w:p>
    <w:p>
      <w:pPr>
        <w:pStyle w:val="Normal"/>
        <w:spacing w:before="0" w:after="120"/>
        <w:ind w:hanging="703" w:left="1412"/>
        <w:jc w:val="both"/>
        <w:rPr>
          <w:rFonts w:ascii="Calibri" w:hAnsi="Calibri" w:asciiTheme="minorHAnsi" w:hAnsiTheme="minorHAnsi"/>
          <w:iCs/>
          <w:sz w:val="22"/>
        </w:rPr>
      </w:pPr>
      <w:r>
        <w:fldChar w:fldCharType="begin">
          <w:ffData>
            <w:name w:val="Bookmark Copie 19"/>
            <w:enabled/>
            <w:calcOnExit w:val="0"/>
            <w:checkBox>
              <w:sizeAuto/>
            </w:checkBox>
          </w:ffData>
        </w:fldChar>
      </w:r>
      <w:r>
        <w:rPr>
          <w:sz w:val="22"/>
          <w:rFonts w:ascii="Calibri" w:hAnsi="Calibri"/>
        </w:rPr>
        <w:instrText xml:space="preserve"> FORMCHECKBOX </w:instrText>
      </w:r>
      <w:r>
        <w:rPr>
          <w:sz w:val="22"/>
          <w:rFonts w:ascii="Calibri" w:hAnsi="Calibri"/>
        </w:rPr>
        <w:fldChar w:fldCharType="separate"/>
      </w:r>
      <w:bookmarkStart w:id="389" w:name="Bookmark_Copie_19"/>
      <w:bookmarkStart w:id="390" w:name="Bookmark_Copie_19"/>
      <w:bookmarkEnd w:id="390"/>
      <w:r>
        <w:rPr>
          <w:rFonts w:ascii="Calibri" w:hAnsi="Calibri"/>
          <w:sz w:val="22"/>
        </w:rPr>
      </w:r>
      <w:r>
        <w:rPr>
          <w:sz w:val="22"/>
          <w:rFonts w:ascii="Calibri" w:hAnsi="Calibri"/>
        </w:rPr>
        <w:fldChar w:fldCharType="end"/>
      </w:r>
      <w:bookmarkStart w:id="391" w:name="Bookmark_Copie_19_Copie_1"/>
      <w:bookmarkStart w:id="392" w:name="Bookmark_Copie_19_Copie_1_Copie_1"/>
      <w:bookmarkStart w:id="393" w:name="Bookmark_Copie_19_Copie_1_Copie_1_Copie_"/>
      <w:bookmarkStart w:id="394" w:name="Bookmark_Copie_19_Copie_1_Copie_1_Copie1"/>
      <w:bookmarkStart w:id="395" w:name="Bookmark_Copie_19_Copie_1_Copie_1_Copie2"/>
      <w:bookmarkStart w:id="396" w:name="Bookmark_Copie_19_Copie_1_Copie_1_Copie3"/>
      <w:bookmarkStart w:id="397" w:name="Bookmark_Copie_19_Copie_1_Copie_1_Copie4"/>
      <w:bookmarkStart w:id="398" w:name="Bookmark_Copie_19_Copie_1_Copie_1_Copie5"/>
      <w:bookmarkStart w:id="399" w:name="Bookmark_Copie_19_Copie_1_Copie_1_Copie6"/>
      <w:bookmarkStart w:id="400" w:name="Bookmark_Copie_19_Copie_1_Copie_1_Copie7"/>
      <w:bookmarkStart w:id="401" w:name="Bookmark_Copie_19_Copie_1_Copie_1_Copie6"/>
      <w:bookmarkStart w:id="402" w:name="Bookmark_Copie_19_Copie_1_Copie_1_Copie5"/>
      <w:bookmarkStart w:id="403" w:name="Bookmark_Copie_19_Copie_1_Copie_1_Copie4"/>
      <w:bookmarkStart w:id="404" w:name="Bookmark_Copie_19_Copie_1_Copie_1_Copie3"/>
      <w:bookmarkStart w:id="405" w:name="Bookmark_Copie_19_Copie_1_Copie_1_Copie2"/>
      <w:bookmarkStart w:id="406" w:name="Bookmark_Copie_19_Copie_1_Copie_1_Copie1"/>
      <w:bookmarkStart w:id="407" w:name="Bookmark_Copie_19_Copie_1_Copie_1_Copie_"/>
      <w:bookmarkStart w:id="408" w:name="Bookmark_Copie_19_Copie_1_Copie_1"/>
      <w:bookmarkStart w:id="409" w:name="Bookmark_Copie_19_Copie_1"/>
      <w:bookmarkStart w:id="410" w:name="Bookmark_Copie_19"/>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Pr>
          <w:rFonts w:ascii="Calibri" w:hAnsi="Calibri" w:asciiTheme="minorHAnsi" w:hAnsiTheme="minorHAnsi"/>
          <w:sz w:val="22"/>
        </w:rPr>
        <w:tab/>
        <w:t>donnent mandat au mandataire, qui l’accepte, pour signer, en leur nom et pour leur compte, les modifications ultérieures du marché ;</w:t>
      </w:r>
    </w:p>
    <w:p>
      <w:pPr>
        <w:pStyle w:val="Normal"/>
        <w:jc w:val="both"/>
        <w:rPr>
          <w:rFonts w:ascii="Calibri" w:hAnsi="Calibri" w:asciiTheme="minorHAnsi" w:hAnsiTheme="minorHAnsi"/>
          <w:i/>
          <w:i/>
          <w:color w:val="0000FF"/>
          <w:sz w:val="22"/>
        </w:rPr>
      </w:pPr>
      <w:r>
        <w:rPr>
          <w:rFonts w:ascii="Calibri" w:hAnsi="Calibri" w:asciiTheme="minorHAnsi" w:hAnsiTheme="minorHAnsi"/>
          <w:sz w:val="22"/>
        </w:rPr>
        <w:tab/>
      </w:r>
      <w:r>
        <w:fldChar w:fldCharType="begin">
          <w:ffData>
            <w:name w:val="Bookmark Copie 20"/>
            <w:enabled/>
            <w:calcOnExit w:val="0"/>
            <w:checkBox>
              <w:sizeAuto/>
            </w:checkBox>
          </w:ffData>
        </w:fldChar>
      </w:r>
      <w:r>
        <w:rPr>
          <w:sz w:val="22"/>
          <w:rFonts w:ascii="Calibri" w:hAnsi="Calibri"/>
        </w:rPr>
        <w:instrText xml:space="preserve"> FORMCHECKBOX </w:instrText>
      </w:r>
      <w:r>
        <w:rPr>
          <w:sz w:val="22"/>
          <w:rFonts w:ascii="Calibri" w:hAnsi="Calibri"/>
        </w:rPr>
        <w:fldChar w:fldCharType="separate"/>
      </w:r>
      <w:bookmarkStart w:id="411" w:name="Bookmark_Copie_20"/>
      <w:bookmarkStart w:id="412" w:name="Bookmark_Copie_20"/>
      <w:bookmarkEnd w:id="412"/>
      <w:r>
        <w:rPr>
          <w:rFonts w:ascii="Calibri" w:hAnsi="Calibri" w:asciiTheme="minorHAnsi" w:hAnsiTheme="minorHAnsi"/>
          <w:sz w:val="22"/>
        </w:rPr>
      </w:r>
      <w:r>
        <w:rPr>
          <w:sz w:val="22"/>
          <w:rFonts w:ascii="Calibri" w:hAnsi="Calibri"/>
        </w:rPr>
        <w:fldChar w:fldCharType="end"/>
      </w:r>
      <w:bookmarkStart w:id="413" w:name="Bookmark_Copie_20_Copie_1"/>
      <w:bookmarkStart w:id="414" w:name="Bookmark_Copie_20_Copie_1_Copie_1"/>
      <w:bookmarkStart w:id="415" w:name="Bookmark_Copie_20_Copie_1_Copie_1_Copie_"/>
      <w:bookmarkStart w:id="416" w:name="Bookmark_Copie_20_Copie_1_Copie_1_Copie1"/>
      <w:bookmarkStart w:id="417" w:name="Bookmark_Copie_20_Copie_1_Copie_1_Copie2"/>
      <w:bookmarkStart w:id="418" w:name="Bookmark_Copie_20_Copie_1_Copie_1_Copie3"/>
      <w:bookmarkStart w:id="419" w:name="Bookmark_Copie_20_Copie_1_Copie_1_Copie4"/>
      <w:bookmarkStart w:id="420" w:name="Bookmark_Copie_20_Copie_1_Copie_1_Copie5"/>
      <w:bookmarkStart w:id="421" w:name="Bookmark_Copie_20_Copie_1_Copie_1_Copie6"/>
      <w:bookmarkStart w:id="422" w:name="Bookmark_Copie_20_Copie_1_Copie_1_Copie7"/>
      <w:bookmarkStart w:id="423" w:name="Bookmark_Copie_20_Copie_1_Copie_1_Copie6"/>
      <w:bookmarkStart w:id="424" w:name="Bookmark_Copie_20_Copie_1_Copie_1_Copie5"/>
      <w:bookmarkStart w:id="425" w:name="Bookmark_Copie_20_Copie_1_Copie_1_Copie4"/>
      <w:bookmarkStart w:id="426" w:name="Bookmark_Copie_20_Copie_1_Copie_1_Copie3"/>
      <w:bookmarkStart w:id="427" w:name="Bookmark_Copie_20_Copie_1_Copie_1_Copie2"/>
      <w:bookmarkStart w:id="428" w:name="Bookmark_Copie_20_Copie_1_Copie_1_Copie1"/>
      <w:bookmarkStart w:id="429" w:name="Bookmark_Copie_20_Copie_1_Copie_1_Copie_"/>
      <w:bookmarkStart w:id="430" w:name="Bookmark_Copie_20_Copie_1_Copie_1"/>
      <w:bookmarkStart w:id="431" w:name="Bookmark_Copie_20_Copie_1"/>
      <w:bookmarkStart w:id="432" w:name="Bookmark_Copie_20"/>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r>
        <w:rPr>
          <w:rFonts w:ascii="Calibri" w:hAnsi="Calibri" w:asciiTheme="minorHAnsi" w:hAnsiTheme="minorHAnsi"/>
          <w:i/>
          <w:iCs/>
          <w:sz w:val="22"/>
        </w:rPr>
        <w:t xml:space="preserve"> </w:t>
      </w:r>
      <w:r>
        <w:rPr>
          <w:rFonts w:ascii="Calibri" w:hAnsi="Calibri" w:asciiTheme="minorHAnsi" w:hAnsiTheme="minorHAnsi"/>
          <w:sz w:val="22"/>
        </w:rPr>
        <w:tab/>
        <w:t>donnent mandat au mandataire dans les conditions définies ci-dessous :</w:t>
      </w:r>
      <w:r>
        <w:rPr>
          <w:rFonts w:ascii="Calibri" w:hAnsi="Calibri" w:asciiTheme="minorHAnsi" w:hAnsiTheme="minorHAnsi"/>
          <w:i/>
          <w:sz w:val="22"/>
        </w:rPr>
        <w:t xml:space="preserve"> </w:t>
      </w:r>
      <w:r>
        <w:rPr>
          <w:rFonts w:ascii="Calibri" w:hAnsi="Calibri" w:asciiTheme="minorHAnsi" w:hAnsiTheme="minorHAnsi"/>
          <w:i/>
          <w:color w:val="0000FF"/>
          <w:sz w:val="22"/>
        </w:rPr>
        <w:t>(Donner des précisions sur l’étendue du mandat.)</w:t>
      </w:r>
    </w:p>
    <w:tbl>
      <w:tblPr>
        <w:tblW w:w="9922"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3402"/>
        <w:gridCol w:w="3381"/>
        <w:gridCol w:w="3139"/>
      </w:tblGrid>
      <w:tr>
        <w:trPr/>
        <w:tc>
          <w:tcPr>
            <w:tcW w:w="340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jc w:val="center"/>
              <w:rPr>
                <w:rFonts w:ascii="Calibri" w:hAnsi="Calibri" w:asciiTheme="minorHAnsi" w:hAnsiTheme="minorHAnsi"/>
                <w:b/>
                <w:bCs/>
                <w:sz w:val="22"/>
              </w:rPr>
            </w:pPr>
            <w:r>
              <w:rPr>
                <w:rFonts w:ascii="Calibri" w:hAnsi="Calibri" w:asciiTheme="minorHAnsi" w:hAnsiTheme="minorHAnsi"/>
                <w:b/>
                <w:bCs/>
                <w:sz w:val="22"/>
              </w:rPr>
              <w:t>Nom, prénom et qualité</w:t>
            </w:r>
          </w:p>
          <w:p>
            <w:pPr>
              <w:pStyle w:val="Normal"/>
              <w:spacing w:lineRule="auto" w:line="240" w:before="0" w:after="0"/>
              <w:jc w:val="center"/>
              <w:rPr>
                <w:rFonts w:ascii="Calibri" w:hAnsi="Calibri" w:asciiTheme="minorHAnsi" w:hAnsiTheme="minorHAnsi"/>
                <w:b/>
                <w:bCs/>
                <w:sz w:val="22"/>
              </w:rPr>
            </w:pPr>
            <w:r>
              <w:rPr>
                <w:rFonts w:ascii="Calibri" w:hAnsi="Calibri" w:asciiTheme="minorHAnsi" w:hAnsiTheme="minorHAnsi"/>
                <w:b/>
                <w:bCs/>
                <w:sz w:val="22"/>
              </w:rPr>
              <w:t>du signataire (*)</w:t>
            </w:r>
          </w:p>
        </w:tc>
        <w:tc>
          <w:tcPr>
            <w:tcW w:w="338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jc w:val="center"/>
              <w:rPr>
                <w:rFonts w:ascii="Calibri" w:hAnsi="Calibri" w:asciiTheme="minorHAnsi" w:hAnsiTheme="minorHAnsi"/>
                <w:b/>
                <w:bCs/>
                <w:sz w:val="22"/>
              </w:rPr>
            </w:pPr>
            <w:r>
              <w:rPr>
                <w:rFonts w:ascii="Calibri" w:hAnsi="Calibri" w:asciiTheme="minorHAnsi" w:hAnsiTheme="minorHAnsi"/>
                <w:b/>
                <w:bCs/>
                <w:sz w:val="22"/>
              </w:rPr>
              <w:t>Lieu et date de signature</w:t>
            </w:r>
          </w:p>
        </w:tc>
        <w:tc>
          <w:tcPr>
            <w:tcW w:w="3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asciiTheme="minorHAnsi" w:hAnsiTheme="minorHAnsi"/>
                <w:b/>
                <w:bCs/>
                <w:sz w:val="22"/>
              </w:rPr>
            </w:pPr>
            <w:r>
              <w:rPr>
                <w:rFonts w:ascii="Calibri" w:hAnsi="Calibri" w:asciiTheme="minorHAnsi" w:hAnsiTheme="minorHAnsi"/>
                <w:b/>
                <w:bCs/>
                <w:sz w:val="22"/>
              </w:rPr>
              <w:t>Signature</w:t>
            </w:r>
          </w:p>
        </w:tc>
      </w:tr>
      <w:tr>
        <w:trPr>
          <w:trHeight w:val="510" w:hRule="atLeast"/>
        </w:trPr>
        <w:tc>
          <w:tcPr>
            <w:tcW w:w="340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c>
          <w:tcPr>
            <w:tcW w:w="338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c>
          <w:tcPr>
            <w:tcW w:w="3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r>
      <w:tr>
        <w:trPr>
          <w:trHeight w:val="510" w:hRule="atLeast"/>
        </w:trPr>
        <w:tc>
          <w:tcPr>
            <w:tcW w:w="340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c>
          <w:tcPr>
            <w:tcW w:w="338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c>
          <w:tcPr>
            <w:tcW w:w="3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r>
      <w:tr>
        <w:trPr>
          <w:trHeight w:val="510" w:hRule="atLeast"/>
        </w:trPr>
        <w:tc>
          <w:tcPr>
            <w:tcW w:w="340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c>
          <w:tcPr>
            <w:tcW w:w="338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c>
          <w:tcPr>
            <w:tcW w:w="3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r>
      <w:tr>
        <w:trPr>
          <w:trHeight w:val="510" w:hRule="atLeast"/>
        </w:trPr>
        <w:tc>
          <w:tcPr>
            <w:tcW w:w="340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c>
          <w:tcPr>
            <w:tcW w:w="338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c>
          <w:tcPr>
            <w:tcW w:w="3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r>
      <w:tr>
        <w:trPr>
          <w:trHeight w:val="510" w:hRule="atLeast"/>
        </w:trPr>
        <w:tc>
          <w:tcPr>
            <w:tcW w:w="340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c>
          <w:tcPr>
            <w:tcW w:w="338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c>
          <w:tcPr>
            <w:tcW w:w="3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asciiTheme="minorHAnsi" w:hAnsiTheme="minorHAnsi"/>
                <w:b/>
                <w:bCs/>
                <w:sz w:val="22"/>
              </w:rPr>
            </w:pPr>
            <w:r>
              <w:rPr>
                <w:rFonts w:asciiTheme="minorHAnsi" w:hAnsiTheme="minorHAnsi" w:ascii="Calibri" w:hAnsi="Calibri"/>
                <w:b/>
                <w:bCs/>
                <w:sz w:val="22"/>
              </w:rPr>
            </w:r>
          </w:p>
        </w:tc>
      </w:tr>
    </w:tbl>
    <w:p>
      <w:pPr>
        <w:pStyle w:val="Normal"/>
        <w:rPr>
          <w:rFonts w:ascii="Calibri" w:hAnsi="Calibri" w:asciiTheme="minorHAnsi" w:hAnsiTheme="minorHAnsi"/>
          <w:sz w:val="22"/>
        </w:rPr>
      </w:pPr>
      <w:r>
        <w:rPr>
          <w:rFonts w:ascii="Calibri" w:hAnsi="Calibri" w:asciiTheme="minorHAnsi" w:hAnsiTheme="minorHAnsi"/>
          <w:sz w:val="22"/>
        </w:rPr>
        <w:t>(*) Le signataire doit avoir le pouvoir d’engager la personne qu’il représente.</w:t>
      </w:r>
    </w:p>
    <w:p>
      <w:pPr>
        <w:pStyle w:val="Heading4"/>
        <w:rPr/>
      </w:pPr>
      <w:r>
        <w:rPr/>
        <w:t xml:space="preserve">Article 5.3 – Décision de l’acheteur </w:t>
      </w:r>
    </w:p>
    <w:p>
      <w:pPr>
        <w:pStyle w:val="Normal"/>
        <w:rPr>
          <w:rFonts w:ascii="Calibri" w:hAnsi="Calibri" w:asciiTheme="minorHAnsi" w:hAnsiTheme="minorHAnsi"/>
          <w:sz w:val="22"/>
        </w:rPr>
      </w:pPr>
      <w:r>
        <w:rPr>
          <w:rFonts w:ascii="Calibri" w:hAnsi="Calibri" w:asciiTheme="minorHAnsi" w:hAnsiTheme="minorHAnsi"/>
          <w:sz w:val="22"/>
        </w:rPr>
        <w:t xml:space="preserve">Est acceptée la présente offre pour valoir acte d’engagement </w:t>
      </w:r>
    </w:p>
    <w:tbl>
      <w:tblPr>
        <w:tblStyle w:val="Grilledutableau"/>
        <w:tblW w:w="1045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228"/>
        <w:gridCol w:w="5227"/>
      </w:tblGrid>
      <w:tr>
        <w:trPr/>
        <w:tc>
          <w:tcPr>
            <w:tcW w:w="10455" w:type="dxa"/>
            <w:gridSpan w:val="2"/>
            <w:tcBorders/>
          </w:tcPr>
          <w:p>
            <w:pPr>
              <w:pStyle w:val="Normal"/>
              <w:widowControl/>
              <w:suppressAutoHyphens w:val="true"/>
              <w:spacing w:lineRule="auto" w:line="240" w:before="0" w:after="0"/>
              <w:jc w:val="center"/>
              <w:rPr>
                <w:rFonts w:ascii="Calibri" w:hAnsi="Calibri" w:asciiTheme="minorHAnsi" w:hAnsiTheme="minorHAnsi"/>
                <w:b/>
                <w:sz w:val="22"/>
              </w:rPr>
            </w:pPr>
            <w:r>
              <w:rPr>
                <w:rFonts w:eastAsia="Calibri" w:cs="Arial" w:ascii="Calibri" w:hAnsi="Calibri" w:asciiTheme="minorHAnsi" w:hAnsiTheme="minorHAnsi"/>
                <w:b/>
                <w:kern w:val="0"/>
                <w:sz w:val="22"/>
                <w:szCs w:val="22"/>
                <w:lang w:val="fr-FR" w:eastAsia="en-US" w:bidi="ar-SA"/>
              </w:rPr>
              <w:t>Signature du Directeur de la DDTM de l</w:t>
            </w:r>
            <w:r>
              <w:rPr>
                <w:rFonts w:eastAsia="Calibri" w:cs="Arial" w:ascii="Calibri" w:hAnsi="Calibri" w:asciiTheme="minorHAnsi" w:hAnsiTheme="minorHAnsi"/>
                <w:b/>
                <w:color w:val="auto"/>
                <w:kern w:val="0"/>
                <w:sz w:val="22"/>
                <w:szCs w:val="22"/>
                <w:lang w:val="fr-FR" w:eastAsia="en-US" w:bidi="ar-SA"/>
              </w:rPr>
              <w:t>’EURE</w:t>
            </w:r>
          </w:p>
        </w:tc>
      </w:tr>
      <w:tr>
        <w:trPr>
          <w:trHeight w:val="-3561" w:hRule="atLeast"/>
        </w:trPr>
        <w:tc>
          <w:tcPr>
            <w:tcW w:w="5228" w:type="dxa"/>
            <w:tcBorders/>
          </w:tcPr>
          <w:p>
            <w:pPr>
              <w:pStyle w:val="Normal"/>
              <w:widowControl/>
              <w:suppressAutoHyphens w:val="true"/>
              <w:spacing w:lineRule="auto" w:line="240" w:before="0" w:after="0"/>
              <w:jc w:val="left"/>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Fait à :</w:t>
            </w:r>
          </w:p>
          <w:p>
            <w:pPr>
              <w:pStyle w:val="Normal"/>
              <w:widowControl/>
              <w:suppressAutoHyphens w:val="true"/>
              <w:spacing w:lineRule="auto" w:line="240" w:before="0" w:after="0"/>
              <w:jc w:val="left"/>
              <w:rPr>
                <w:rFonts w:ascii="Calibri" w:hAnsi="Calibri" w:asciiTheme="minorHAnsi" w:hAnsiTheme="minorHAnsi"/>
                <w:sz w:val="22"/>
              </w:rPr>
            </w:pPr>
            <w:r>
              <w:rPr>
                <w:rFonts w:asciiTheme="minorHAnsi" w:hAnsiTheme="minorHAnsi" w:ascii="Calibri" w:hAnsi="Calibri"/>
                <w:sz w:val="22"/>
              </w:rPr>
            </w:r>
          </w:p>
          <w:p>
            <w:pPr>
              <w:pStyle w:val="Normal"/>
              <w:widowControl/>
              <w:suppressAutoHyphens w:val="true"/>
              <w:spacing w:lineRule="auto" w:line="240" w:before="0" w:after="0"/>
              <w:jc w:val="left"/>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Le :</w:t>
            </w:r>
          </w:p>
        </w:tc>
        <w:tc>
          <w:tcPr>
            <w:tcW w:w="5227" w:type="dxa"/>
            <w:tcBorders/>
          </w:tcPr>
          <w:p>
            <w:pPr>
              <w:pStyle w:val="Normal"/>
              <w:widowControl/>
              <w:suppressAutoHyphens w:val="true"/>
              <w:spacing w:lineRule="auto" w:line="240" w:before="0" w:after="0"/>
              <w:jc w:val="center"/>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François LANDAIS</w:t>
            </w:r>
          </w:p>
          <w:p>
            <w:pPr>
              <w:pStyle w:val="Normal"/>
              <w:widowControl/>
              <w:suppressAutoHyphens w:val="true"/>
              <w:spacing w:lineRule="auto" w:line="240" w:before="0" w:after="0"/>
              <w:jc w:val="center"/>
              <w:rPr>
                <w:rFonts w:ascii="Calibri" w:hAnsi="Calibri" w:asciiTheme="minorHAnsi" w:hAnsiTheme="minorHAnsi"/>
                <w:sz w:val="22"/>
              </w:rPr>
            </w:pPr>
            <w:r>
              <w:rPr>
                <w:rFonts w:asciiTheme="minorHAnsi" w:hAnsiTheme="minorHAnsi" w:ascii="Calibri" w:hAnsi="Calibri"/>
                <w:sz w:val="22"/>
              </w:rPr>
            </w:r>
          </w:p>
          <w:p>
            <w:pPr>
              <w:pStyle w:val="Normal"/>
              <w:widowControl/>
              <w:suppressAutoHyphens w:val="true"/>
              <w:spacing w:lineRule="auto" w:line="240" w:before="0" w:after="0"/>
              <w:jc w:val="center"/>
              <w:rPr>
                <w:rFonts w:ascii="Calibri" w:hAnsi="Calibri" w:asciiTheme="minorHAnsi" w:hAnsiTheme="minorHAnsi"/>
                <w:sz w:val="22"/>
              </w:rPr>
            </w:pPr>
            <w:r>
              <w:rPr>
                <w:rFonts w:asciiTheme="minorHAnsi" w:hAnsiTheme="minorHAnsi" w:ascii="Calibri" w:hAnsi="Calibri"/>
                <w:sz w:val="22"/>
              </w:rPr>
            </w:r>
          </w:p>
          <w:p>
            <w:pPr>
              <w:pStyle w:val="Normal"/>
              <w:widowControl/>
              <w:suppressAutoHyphens w:val="true"/>
              <w:spacing w:lineRule="auto" w:line="240" w:before="0" w:after="0"/>
              <w:jc w:val="center"/>
              <w:rPr>
                <w:rFonts w:ascii="Calibri" w:hAnsi="Calibri" w:asciiTheme="minorHAnsi" w:hAnsiTheme="minorHAnsi"/>
                <w:sz w:val="22"/>
              </w:rPr>
            </w:pPr>
            <w:r>
              <w:rPr>
                <w:rFonts w:eastAsia="Calibri" w:cs="Arial" w:ascii="Calibri" w:hAnsi="Calibri" w:asciiTheme="minorHAnsi" w:hAnsiTheme="minorHAnsi"/>
                <w:kern w:val="0"/>
                <w:sz w:val="22"/>
                <w:szCs w:val="22"/>
                <w:lang w:val="fr-FR" w:eastAsia="en-US" w:bidi="ar-SA"/>
              </w:rPr>
              <w:t>Directeur de la DDTM de l</w:t>
            </w:r>
            <w:r>
              <w:rPr>
                <w:rFonts w:eastAsia="Calibri" w:cs="Arial" w:ascii="Calibri" w:hAnsi="Calibri" w:asciiTheme="minorHAnsi" w:hAnsiTheme="minorHAnsi"/>
                <w:color w:val="auto"/>
                <w:kern w:val="0"/>
                <w:sz w:val="22"/>
                <w:szCs w:val="22"/>
                <w:lang w:val="fr-FR" w:eastAsia="en-US" w:bidi="ar-SA"/>
              </w:rPr>
              <w:t>’Eure</w:t>
            </w:r>
          </w:p>
          <w:p>
            <w:pPr>
              <w:pStyle w:val="Normal"/>
              <w:widowControl/>
              <w:suppressAutoHyphens w:val="true"/>
              <w:spacing w:lineRule="auto" w:line="240" w:before="0" w:after="0"/>
              <w:jc w:val="left"/>
              <w:rPr>
                <w:rFonts w:ascii="Calibri" w:hAnsi="Calibri" w:asciiTheme="minorHAnsi" w:hAnsiTheme="minorHAnsi"/>
                <w:sz w:val="22"/>
                <w:ins w:id="3" w:author="Author2"/>
              </w:rPr>
            </w:pPr>
            <w:ins w:id="2" w:author="Author2">
              <w:r>
                <w:rPr>
                  <w:rFonts w:asciiTheme="minorHAnsi" w:hAnsiTheme="minorHAnsi" w:ascii="Calibri" w:hAnsi="Calibri"/>
                  <w:sz w:val="22"/>
                </w:rPr>
              </w:r>
            </w:ins>
          </w:p>
          <w:p>
            <w:pPr>
              <w:pStyle w:val="Normal"/>
              <w:widowControl/>
              <w:suppressAutoHyphens w:val="true"/>
              <w:spacing w:lineRule="auto" w:line="240" w:before="0" w:after="0"/>
              <w:jc w:val="left"/>
              <w:rPr>
                <w:rFonts w:ascii="Calibri" w:hAnsi="Calibri" w:asciiTheme="minorHAnsi" w:hAnsiTheme="minorHAnsi"/>
                <w:sz w:val="22"/>
              </w:rPr>
            </w:pPr>
            <w:r>
              <w:rPr>
                <w:rFonts w:asciiTheme="minorHAnsi" w:hAnsiTheme="minorHAnsi" w:ascii="Calibri" w:hAnsi="Calibri"/>
                <w:sz w:val="22"/>
              </w:rPr>
            </w:r>
          </w:p>
        </w:tc>
      </w:tr>
    </w:tbl>
    <w:p>
      <w:pPr>
        <w:pStyle w:val="BodyText"/>
        <w:widowControl/>
        <w:suppressAutoHyphens w:val="true"/>
        <w:bidi w:val="0"/>
        <w:spacing w:lineRule="auto" w:line="276" w:before="10" w:after="0"/>
        <w:jc w:val="left"/>
        <w:rPr/>
      </w:pPr>
      <w:r>
        <w:rPr/>
      </w:r>
    </w:p>
    <w:sectPr>
      <w:footerReference w:type="even" r:id="rId3"/>
      <w:footerReference w:type="default" r:id="rId4"/>
      <w:footerReference w:type="first" r:id="rId5"/>
      <w:type w:val="nextPage"/>
      <w:pgSz w:w="11906" w:h="16838"/>
      <w:pgMar w:left="720" w:right="720" w:gutter="0" w:header="0" w:top="720" w:footer="340" w:bottom="72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Verdana">
    <w:charset w:val="01"/>
    <w:family w:val="auto"/>
    <w:pitch w:val="default"/>
  </w:font>
  <w:font w:name="Cambria">
    <w:charset w:val="01"/>
    <w:family w:val="auto"/>
    <w:pitch w:val="default"/>
  </w:font>
  <w:font w:name="Univers">
    <w:charset w:val="01"/>
    <w:family w:val="auto"/>
    <w:pitch w:val="default"/>
  </w:font>
  <w:font w:name="Helvetica">
    <w:altName w:val="Arial"/>
    <w:charset w:val="01"/>
    <w:family w:val="auto"/>
    <w:pitch w:val="default"/>
  </w:font>
  <w:font w:name="Tahoma">
    <w:charset w:val="01"/>
    <w:family w:val="auto"/>
    <w:pitch w:val="default"/>
  </w:font>
  <w:font w:name="Marianne">
    <w:charset w:val="01"/>
    <w:family w:val="auto"/>
    <w:pitch w:val="default"/>
  </w:font>
  <w:font w:name="Times New Roman">
    <w:charset w:val="01"/>
    <w:family w:val="auto"/>
    <w:pitch w:val="default"/>
  </w:font>
  <w:font w:name="Trebuchet MS">
    <w:charset w:val="01"/>
    <w:family w:val="auto"/>
    <w:pitch w:val="default"/>
  </w:font>
  <w:font w:name="Arial">
    <w:charset w:val="01"/>
    <w:family w:val="auto"/>
    <w:pitch w:val="default"/>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02890660"/>
    </w:sdtPr>
    <w:sdtContent>
      <w:p>
        <w:pPr>
          <w:pStyle w:val="Footer"/>
          <w:jc w:val="right"/>
          <w:rPr/>
        </w:pPr>
        <w:r>
          <w:rPr/>
          <w:fldChar w:fldCharType="begin"/>
        </w:r>
        <w:r>
          <w:rPr/>
          <w:instrText xml:space="preserve"> PAGE </w:instrText>
        </w:r>
        <w:r>
          <w:rPr/>
          <w:fldChar w:fldCharType="separate"/>
        </w:r>
        <w:r>
          <w:rPr/>
          <w:t>6</w:t>
        </w:r>
        <w:r>
          <w:rPr/>
          <w:fldChar w:fldCharType="end"/>
        </w:r>
      </w:p>
      <w:p>
        <w:pPr>
          <w:pStyle w:val="Footer"/>
          <w:rPr>
            <w:sz w:val="16"/>
            <w:szCs w:val="18"/>
          </w:rPr>
        </w:pPr>
        <w:r>
          <w:rPr>
            <w:b/>
            <w:bCs/>
            <w:sz w:val="16"/>
            <w:szCs w:val="18"/>
          </w:rPr>
          <w:t>Marché n° DDTM27-2025-0</w:t>
        </w:r>
        <w:r>
          <w:rPr>
            <w:b/>
            <w:sz w:val="16"/>
            <w:szCs w:val="18"/>
          </w:rPr>
          <w:t>1</w:t>
        </w:r>
        <w:r>
          <w:rPr>
            <w:sz w:val="16"/>
            <w:szCs w:val="18"/>
          </w:rPr>
          <w:t xml:space="preserve">– </w:t>
        </w:r>
        <w:r>
          <w:rPr>
            <w:b/>
            <w:bCs/>
            <w:sz w:val="16"/>
            <w:szCs w:val="18"/>
          </w:rPr>
          <w:t>Acte d’engagement.</w:t>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02890660"/>
    </w:sdtPr>
    <w:sdtContent>
      <w:p>
        <w:pPr>
          <w:pStyle w:val="Footer"/>
          <w:jc w:val="right"/>
          <w:rPr/>
        </w:pPr>
        <w:r>
          <w:rPr/>
          <w:fldChar w:fldCharType="begin"/>
        </w:r>
        <w:r>
          <w:rPr/>
          <w:instrText xml:space="preserve"> PAGE </w:instrText>
        </w:r>
        <w:r>
          <w:rPr/>
          <w:fldChar w:fldCharType="separate"/>
        </w:r>
        <w:r>
          <w:rPr/>
          <w:t>6</w:t>
        </w:r>
        <w:r>
          <w:rPr/>
          <w:fldChar w:fldCharType="end"/>
        </w:r>
      </w:p>
      <w:p>
        <w:pPr>
          <w:pStyle w:val="Footer"/>
          <w:rPr>
            <w:sz w:val="16"/>
            <w:szCs w:val="18"/>
          </w:rPr>
        </w:pPr>
        <w:r>
          <w:rPr>
            <w:b/>
            <w:bCs/>
            <w:sz w:val="16"/>
            <w:szCs w:val="18"/>
          </w:rPr>
          <w:t>Marché n° DDTM27-2025-0</w:t>
        </w:r>
        <w:r>
          <w:rPr>
            <w:b/>
            <w:sz w:val="16"/>
            <w:szCs w:val="18"/>
          </w:rPr>
          <w:t>1</w:t>
        </w:r>
        <w:r>
          <w:rPr>
            <w:sz w:val="16"/>
            <w:szCs w:val="18"/>
          </w:rPr>
          <w:t xml:space="preserve">– </w:t>
        </w:r>
        <w:r>
          <w:rPr>
            <w:b/>
            <w:bCs/>
            <w:sz w:val="16"/>
            <w:szCs w:val="18"/>
          </w:rPr>
          <w:t>Acte d’engagement.</w:t>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0"/>
  <w:trackRevisions/>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zh-CN"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81c9b"/>
    <w:pPr>
      <w:widowControl/>
      <w:suppressAutoHyphens w:val="true"/>
      <w:bidi w:val="0"/>
      <w:spacing w:lineRule="auto" w:line="276" w:before="0" w:after="200"/>
      <w:jc w:val="left"/>
    </w:pPr>
    <w:rPr>
      <w:rFonts w:ascii="Verdana" w:hAnsi="Verdana" w:eastAsia="Calibri" w:cs="" w:cstheme="minorBidi" w:eastAsiaTheme="minorHAnsi"/>
      <w:color w:val="auto"/>
      <w:kern w:val="0"/>
      <w:sz w:val="19"/>
      <w:szCs w:val="22"/>
      <w:lang w:val="fr-FR" w:eastAsia="en-US" w:bidi="ar-SA"/>
    </w:rPr>
  </w:style>
  <w:style w:type="paragraph" w:styleId="Heading1">
    <w:name w:val="Heading 1"/>
    <w:basedOn w:val="Normal"/>
    <w:next w:val="Normal"/>
    <w:link w:val="Titre1Car"/>
    <w:uiPriority w:val="9"/>
    <w:qFormat/>
    <w:rsid w:val="00d81c9b"/>
    <w:pPr>
      <w:keepNext w:val="true"/>
      <w:keepLines/>
      <w:spacing w:before="480" w:after="0"/>
      <w:outlineLvl w:val="0"/>
    </w:pPr>
    <w:rPr>
      <w:rFonts w:eastAsia="Times New Roman" w:cs="Times New Roman"/>
      <w:b/>
      <w:bCs/>
      <w:color w:val="FF5959"/>
      <w:sz w:val="28"/>
      <w:szCs w:val="28"/>
    </w:rPr>
  </w:style>
  <w:style w:type="paragraph" w:styleId="Heading2">
    <w:name w:val="Heading 2"/>
    <w:basedOn w:val="Normal"/>
    <w:next w:val="Normal"/>
    <w:link w:val="Titre2Car"/>
    <w:uiPriority w:val="9"/>
    <w:unhideWhenUsed/>
    <w:qFormat/>
    <w:rsid w:val="00ed71cf"/>
    <w:pPr>
      <w:keepNext w:val="true"/>
      <w:keepLines/>
      <w:spacing w:lineRule="auto" w:line="240" w:before="120" w:after="180"/>
      <w:outlineLvl w:val="1"/>
    </w:pPr>
    <w:rPr>
      <w:rFonts w:eastAsia="Times New Roman" w:cs="Times New Roman"/>
      <w:b/>
      <w:bCs/>
      <w:caps/>
      <w:color w:themeColor="text1" w:val="000000"/>
      <w:sz w:val="24"/>
      <w:szCs w:val="26"/>
    </w:rPr>
  </w:style>
  <w:style w:type="paragraph" w:styleId="Heading3">
    <w:name w:val="Heading 3"/>
    <w:basedOn w:val="Normal"/>
    <w:next w:val="Normal"/>
    <w:link w:val="Titre3Car"/>
    <w:uiPriority w:val="9"/>
    <w:semiHidden/>
    <w:unhideWhenUsed/>
    <w:qFormat/>
    <w:rsid w:val="00af25a1"/>
    <w:pPr>
      <w:keepNext w:val="true"/>
      <w:keepLines/>
      <w:spacing w:before="200" w:after="0"/>
      <w:outlineLvl w:val="2"/>
    </w:pPr>
    <w:rPr>
      <w:rFonts w:ascii="Cambria" w:hAnsi="Cambria" w:eastAsia="Times New Roman" w:cs="Times New Roman"/>
      <w:b/>
      <w:bCs/>
      <w:color w:val="2DA2BF"/>
    </w:rPr>
  </w:style>
  <w:style w:type="paragraph" w:styleId="Heading4">
    <w:name w:val="Heading 4"/>
    <w:basedOn w:val="Normal"/>
    <w:next w:val="Normal"/>
    <w:link w:val="Titre4Car"/>
    <w:uiPriority w:val="9"/>
    <w:unhideWhenUsed/>
    <w:qFormat/>
    <w:rsid w:val="00163402"/>
    <w:pPr>
      <w:keepNext w:val="true"/>
      <w:keepLines/>
      <w:spacing w:lineRule="auto" w:line="240" w:before="180" w:after="180"/>
      <w:ind w:left="567"/>
      <w:outlineLvl w:val="3"/>
    </w:pPr>
    <w:rPr>
      <w:rFonts w:eastAsia="Times New Roman" w:cs="Times New Roman"/>
      <w:b/>
      <w:bCs/>
      <w:iCs/>
      <w:color w:themeColor="text1" w:val="000000"/>
      <w:sz w:val="20"/>
    </w:rPr>
  </w:style>
  <w:style w:type="paragraph" w:styleId="Heading5">
    <w:name w:val="Heading 5"/>
    <w:basedOn w:val="Normal"/>
    <w:next w:val="Normal"/>
    <w:link w:val="Titre5Car"/>
    <w:uiPriority w:val="9"/>
    <w:unhideWhenUsed/>
    <w:qFormat/>
    <w:rsid w:val="00163402"/>
    <w:pPr>
      <w:keepNext w:val="true"/>
      <w:keepLines/>
      <w:spacing w:lineRule="auto" w:line="240" w:before="0" w:after="120"/>
      <w:ind w:left="1134"/>
      <w:outlineLvl w:val="4"/>
    </w:pPr>
    <w:rPr>
      <w:rFonts w:eastAsia="Times New Roman" w:cs="Times New Roman"/>
      <w:b/>
      <w:color w:themeColor="text1" w:val="000000"/>
    </w:rPr>
  </w:style>
  <w:style w:type="paragraph" w:styleId="Heading6">
    <w:name w:val="Heading 6"/>
    <w:basedOn w:val="Normal"/>
    <w:next w:val="Normal"/>
    <w:link w:val="Titre6Car"/>
    <w:uiPriority w:val="9"/>
    <w:semiHidden/>
    <w:unhideWhenUsed/>
    <w:qFormat/>
    <w:rsid w:val="00af25a1"/>
    <w:pPr>
      <w:keepNext w:val="true"/>
      <w:keepLines/>
      <w:spacing w:before="200" w:after="0"/>
      <w:outlineLvl w:val="5"/>
    </w:pPr>
    <w:rPr>
      <w:rFonts w:ascii="Cambria" w:hAnsi="Cambria" w:eastAsia="Times New Roman" w:cs="Times New Roman"/>
      <w:i/>
      <w:iCs/>
      <w:color w:val="16505E"/>
    </w:rPr>
  </w:style>
  <w:style w:type="paragraph" w:styleId="Heading7">
    <w:name w:val="Heading 7"/>
    <w:basedOn w:val="Normal"/>
    <w:next w:val="Normal"/>
    <w:link w:val="Titre7Car"/>
    <w:uiPriority w:val="9"/>
    <w:semiHidden/>
    <w:unhideWhenUsed/>
    <w:qFormat/>
    <w:rsid w:val="00af25a1"/>
    <w:pPr>
      <w:keepNext w:val="true"/>
      <w:keepLines/>
      <w:spacing w:before="200" w:after="0"/>
      <w:outlineLvl w:val="6"/>
    </w:pPr>
    <w:rPr>
      <w:rFonts w:ascii="Cambria" w:hAnsi="Cambria" w:eastAsia="Times New Roman" w:cs="Times New Roman"/>
      <w:i/>
      <w:iCs/>
      <w:color w:val="404040"/>
    </w:rPr>
  </w:style>
  <w:style w:type="paragraph" w:styleId="Heading8">
    <w:name w:val="Heading 8"/>
    <w:basedOn w:val="Normal"/>
    <w:next w:val="Normal"/>
    <w:link w:val="Titre8Car"/>
    <w:uiPriority w:val="9"/>
    <w:unhideWhenUsed/>
    <w:qFormat/>
    <w:rsid w:val="00af25a1"/>
    <w:pPr>
      <w:keepNext w:val="true"/>
      <w:keepLines/>
      <w:spacing w:before="200" w:after="0"/>
      <w:outlineLvl w:val="7"/>
    </w:pPr>
    <w:rPr>
      <w:rFonts w:ascii="Cambria" w:hAnsi="Cambria" w:eastAsia="Times New Roman" w:cs="Times New Roman"/>
      <w:color w:val="2DA2BF"/>
      <w:sz w:val="20"/>
      <w:szCs w:val="20"/>
    </w:rPr>
  </w:style>
  <w:style w:type="paragraph" w:styleId="Heading9">
    <w:name w:val="Heading 9"/>
    <w:basedOn w:val="Normal"/>
    <w:next w:val="Normal"/>
    <w:link w:val="Titre9Car"/>
    <w:uiPriority w:val="9"/>
    <w:semiHidden/>
    <w:unhideWhenUsed/>
    <w:qFormat/>
    <w:rsid w:val="00af25a1"/>
    <w:pPr>
      <w:keepNext w:val="true"/>
      <w:keepLines/>
      <w:spacing w:before="200" w:after="0"/>
      <w:outlineLvl w:val="8"/>
    </w:pPr>
    <w:rPr>
      <w:rFonts w:ascii="Cambria" w:hAnsi="Cambria" w:eastAsia="Times New Roman" w:cs="Times New Roman"/>
      <w:i/>
      <w:iCs/>
      <w:color w:val="404040"/>
      <w:sz w:val="20"/>
      <w:szCs w:val="20"/>
    </w:rPr>
  </w:style>
  <w:style w:type="character" w:styleId="DefaultParagraphFont" w:default="1">
    <w:name w:val="Default Paragraph Font"/>
    <w:uiPriority w:val="1"/>
    <w:semiHidden/>
    <w:unhideWhenUsed/>
    <w:qFormat/>
    <w:rPr/>
  </w:style>
  <w:style w:type="character" w:styleId="Titre1Car" w:customStyle="1">
    <w:name w:val="Titre 1 Car"/>
    <w:uiPriority w:val="9"/>
    <w:qFormat/>
    <w:rsid w:val="00d81c9b"/>
    <w:rPr>
      <w:rFonts w:ascii="Verdana" w:hAnsi="Verdana" w:eastAsia="Times New Roman" w:cs="Times New Roman"/>
      <w:b/>
      <w:bCs/>
      <w:color w:val="FF5959"/>
      <w:sz w:val="28"/>
      <w:szCs w:val="28"/>
    </w:rPr>
  </w:style>
  <w:style w:type="character" w:styleId="Titre2Car" w:customStyle="1">
    <w:name w:val="Titre 2 Car"/>
    <w:uiPriority w:val="9"/>
    <w:qFormat/>
    <w:rsid w:val="00ed71cf"/>
    <w:rPr>
      <w:rFonts w:ascii="Verdana" w:hAnsi="Verdana" w:eastAsia="Times New Roman" w:cs="Times New Roman"/>
      <w:b/>
      <w:bCs/>
      <w:caps/>
      <w:color w:themeColor="text1" w:val="000000"/>
      <w:sz w:val="24"/>
      <w:szCs w:val="26"/>
    </w:rPr>
  </w:style>
  <w:style w:type="character" w:styleId="Titre3Car" w:customStyle="1">
    <w:name w:val="Titre 3 Car"/>
    <w:uiPriority w:val="9"/>
    <w:semiHidden/>
    <w:qFormat/>
    <w:rsid w:val="00af25a1"/>
    <w:rPr>
      <w:rFonts w:ascii="Cambria" w:hAnsi="Cambria" w:eastAsia="Times New Roman" w:cs="Times New Roman"/>
      <w:b/>
      <w:bCs/>
      <w:color w:val="2DA2BF"/>
    </w:rPr>
  </w:style>
  <w:style w:type="character" w:styleId="Titre4Car" w:customStyle="1">
    <w:name w:val="Titre 4 Car"/>
    <w:uiPriority w:val="9"/>
    <w:qFormat/>
    <w:rsid w:val="00163402"/>
    <w:rPr>
      <w:rFonts w:ascii="Verdana" w:hAnsi="Verdana" w:eastAsia="Times New Roman" w:cs="Times New Roman"/>
      <w:b/>
      <w:bCs/>
      <w:iCs/>
      <w:color w:themeColor="text1" w:val="000000"/>
      <w:sz w:val="20"/>
    </w:rPr>
  </w:style>
  <w:style w:type="character" w:styleId="Titre5Car" w:customStyle="1">
    <w:name w:val="Titre 5 Car"/>
    <w:uiPriority w:val="9"/>
    <w:qFormat/>
    <w:rsid w:val="00163402"/>
    <w:rPr>
      <w:rFonts w:ascii="Verdana" w:hAnsi="Verdana" w:eastAsia="Times New Roman" w:cs="Times New Roman"/>
      <w:b/>
      <w:color w:themeColor="text1" w:val="000000"/>
      <w:sz w:val="19"/>
    </w:rPr>
  </w:style>
  <w:style w:type="character" w:styleId="Titre6Car" w:customStyle="1">
    <w:name w:val="Titre 6 Car"/>
    <w:uiPriority w:val="9"/>
    <w:semiHidden/>
    <w:qFormat/>
    <w:rsid w:val="00af25a1"/>
    <w:rPr>
      <w:rFonts w:ascii="Cambria" w:hAnsi="Cambria" w:eastAsia="Times New Roman" w:cs="Times New Roman"/>
      <w:i/>
      <w:iCs/>
      <w:color w:val="16505E"/>
    </w:rPr>
  </w:style>
  <w:style w:type="character" w:styleId="Titre7Car" w:customStyle="1">
    <w:name w:val="Titre 7 Car"/>
    <w:uiPriority w:val="9"/>
    <w:semiHidden/>
    <w:qFormat/>
    <w:rsid w:val="00af25a1"/>
    <w:rPr>
      <w:rFonts w:ascii="Cambria" w:hAnsi="Cambria" w:eastAsia="Times New Roman" w:cs="Times New Roman"/>
      <w:i/>
      <w:iCs/>
      <w:color w:val="404040"/>
    </w:rPr>
  </w:style>
  <w:style w:type="character" w:styleId="Titre8Car" w:customStyle="1">
    <w:name w:val="Titre 8 Car"/>
    <w:uiPriority w:val="9"/>
    <w:qFormat/>
    <w:rsid w:val="00af25a1"/>
    <w:rPr>
      <w:rFonts w:ascii="Cambria" w:hAnsi="Cambria" w:eastAsia="Times New Roman" w:cs="Times New Roman"/>
      <w:color w:val="2DA2BF"/>
      <w:sz w:val="20"/>
      <w:szCs w:val="20"/>
    </w:rPr>
  </w:style>
  <w:style w:type="character" w:styleId="Titre9Car" w:customStyle="1">
    <w:name w:val="Titre 9 Car"/>
    <w:uiPriority w:val="9"/>
    <w:semiHidden/>
    <w:qFormat/>
    <w:rsid w:val="00af25a1"/>
    <w:rPr>
      <w:rFonts w:ascii="Cambria" w:hAnsi="Cambria" w:eastAsia="Times New Roman" w:cs="Times New Roman"/>
      <w:i/>
      <w:iCs/>
      <w:color w:val="404040"/>
      <w:sz w:val="20"/>
      <w:szCs w:val="20"/>
    </w:rPr>
  </w:style>
  <w:style w:type="character" w:styleId="TitreCar" w:customStyle="1">
    <w:name w:val="Titre Car"/>
    <w:uiPriority w:val="10"/>
    <w:qFormat/>
    <w:rsid w:val="00af25a1"/>
    <w:rPr>
      <w:rFonts w:ascii="Cambria" w:hAnsi="Cambria" w:eastAsia="Times New Roman" w:cs="Times New Roman"/>
      <w:color w:val="343434"/>
      <w:spacing w:val="5"/>
      <w:kern w:val="2"/>
      <w:sz w:val="52"/>
      <w:szCs w:val="52"/>
    </w:rPr>
  </w:style>
  <w:style w:type="character" w:styleId="Sous-titreCar" w:customStyle="1">
    <w:name w:val="Sous-titre Car"/>
    <w:uiPriority w:val="11"/>
    <w:qFormat/>
    <w:rsid w:val="00af25a1"/>
    <w:rPr>
      <w:rFonts w:ascii="Cambria" w:hAnsi="Cambria" w:eastAsia="Times New Roman" w:cs="Times New Roman"/>
      <w:i/>
      <w:iCs/>
      <w:color w:val="2DA2BF"/>
      <w:spacing w:val="15"/>
      <w:sz w:val="24"/>
      <w:szCs w:val="24"/>
    </w:rPr>
  </w:style>
  <w:style w:type="character" w:styleId="Strong">
    <w:name w:val="Strong"/>
    <w:uiPriority w:val="22"/>
    <w:qFormat/>
    <w:rsid w:val="00af25a1"/>
    <w:rPr>
      <w:b/>
      <w:bCs/>
    </w:rPr>
  </w:style>
  <w:style w:type="character" w:styleId="Emphasis">
    <w:name w:val="Emphasis"/>
    <w:uiPriority w:val="20"/>
    <w:qFormat/>
    <w:rsid w:val="00af25a1"/>
    <w:rPr>
      <w:i/>
      <w:iCs/>
    </w:rPr>
  </w:style>
  <w:style w:type="character" w:styleId="CitationCar" w:customStyle="1">
    <w:name w:val="Citation Car"/>
    <w:link w:val="Quote"/>
    <w:uiPriority w:val="29"/>
    <w:qFormat/>
    <w:rsid w:val="00af25a1"/>
    <w:rPr>
      <w:i/>
      <w:iCs/>
      <w:color w:val="000000"/>
    </w:rPr>
  </w:style>
  <w:style w:type="character" w:styleId="CitationintenseCar" w:customStyle="1">
    <w:name w:val="Citation intense Car"/>
    <w:link w:val="IntenseQuote"/>
    <w:uiPriority w:val="30"/>
    <w:qFormat/>
    <w:rsid w:val="00af25a1"/>
    <w:rPr>
      <w:b/>
      <w:bCs/>
      <w:i/>
      <w:iCs/>
      <w:color w:val="2DA2BF"/>
    </w:rPr>
  </w:style>
  <w:style w:type="character" w:styleId="SubtleEmphasis">
    <w:name w:val="Subtle Emphasis"/>
    <w:uiPriority w:val="19"/>
    <w:qFormat/>
    <w:rsid w:val="00af25a1"/>
    <w:rPr>
      <w:i/>
      <w:iCs/>
      <w:color w:val="808080"/>
    </w:rPr>
  </w:style>
  <w:style w:type="character" w:styleId="IntenseEmphasis">
    <w:name w:val="Intense Emphasis"/>
    <w:uiPriority w:val="21"/>
    <w:qFormat/>
    <w:rsid w:val="00af25a1"/>
    <w:rPr>
      <w:b/>
      <w:bCs/>
      <w:i/>
      <w:iCs/>
      <w:color w:val="2DA2BF"/>
    </w:rPr>
  </w:style>
  <w:style w:type="character" w:styleId="SubtleReference">
    <w:name w:val="Subtle Reference"/>
    <w:uiPriority w:val="31"/>
    <w:qFormat/>
    <w:rsid w:val="00af25a1"/>
    <w:rPr>
      <w:smallCaps/>
      <w:color w:val="DA1F28"/>
      <w:u w:val="single"/>
    </w:rPr>
  </w:style>
  <w:style w:type="character" w:styleId="IntenseReference">
    <w:name w:val="Intense Reference"/>
    <w:uiPriority w:val="32"/>
    <w:qFormat/>
    <w:rsid w:val="00af25a1"/>
    <w:rPr>
      <w:b/>
      <w:bCs/>
      <w:smallCaps/>
      <w:color w:val="DA1F28"/>
      <w:spacing w:val="5"/>
      <w:u w:val="single"/>
    </w:rPr>
  </w:style>
  <w:style w:type="character" w:styleId="BookTitle">
    <w:name w:val="Book Title"/>
    <w:uiPriority w:val="33"/>
    <w:qFormat/>
    <w:rsid w:val="00af25a1"/>
    <w:rPr>
      <w:b/>
      <w:bCs/>
      <w:smallCaps/>
      <w:spacing w:val="5"/>
    </w:rPr>
  </w:style>
  <w:style w:type="character" w:styleId="NotedebasdepageCar" w:customStyle="1">
    <w:name w:val="Note de bas de page Car"/>
    <w:basedOn w:val="DefaultParagraphFont"/>
    <w:qFormat/>
    <w:rsid w:val="00724ef6"/>
    <w:rPr>
      <w:rFonts w:ascii="Univers" w:hAnsi="Univers" w:eastAsia="Times New Roman" w:cs="Univers"/>
      <w:sz w:val="20"/>
      <w:szCs w:val="20"/>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FootnoteCharacters11111111">
    <w:name w:val="Footnote Characters11111111"/>
    <w:qFormat/>
    <w:rPr>
      <w:vertAlign w:val="superscript"/>
    </w:rPr>
  </w:style>
  <w:style w:type="character" w:styleId="FootnoteCharacters111111111">
    <w:name w:val="Footnote Characters111111111"/>
    <w:qFormat/>
    <w:rPr>
      <w:vertAlign w:val="superscript"/>
    </w:rPr>
  </w:style>
  <w:style w:type="character" w:styleId="FootnoteCharacters1111111111">
    <w:name w:val="Footnote Characters1111111111"/>
    <w:qFormat/>
    <w:rPr>
      <w:vertAlign w:val="superscript"/>
    </w:rPr>
  </w:style>
  <w:style w:type="character" w:styleId="FootnoteCharacters11111111111">
    <w:name w:val="Footnote Characters11111111111"/>
    <w:qFormat/>
    <w:rPr>
      <w:vertAlign w:val="superscript"/>
    </w:rPr>
  </w:style>
  <w:style w:type="character" w:styleId="FootnoteCharacters111111111111">
    <w:name w:val="Footnote Characters111111111111"/>
    <w:qFormat/>
    <w:rPr>
      <w:vertAlign w:val="superscript"/>
    </w:rPr>
  </w:style>
  <w:style w:type="character" w:styleId="FootnoteCharacters1111111111111">
    <w:name w:val="Footnote Characters1111111111111"/>
    <w:qFormat/>
    <w:rPr>
      <w:vertAlign w:val="superscript"/>
    </w:rPr>
  </w:style>
  <w:style w:type="character" w:styleId="FootnoteCharacters11111111111111">
    <w:name w:val="Footnote Characters11111111111111"/>
    <w:qFormat/>
    <w:rPr>
      <w:vertAlign w:val="superscript"/>
    </w:rPr>
  </w:style>
  <w:style w:type="character" w:styleId="FootnoteCharacters111111111111111">
    <w:name w:val="Footnote Characters111111111111111"/>
    <w:qFormat/>
    <w:rPr>
      <w:vertAlign w:val="superscript"/>
    </w:rPr>
  </w:style>
  <w:style w:type="character" w:styleId="FootnoteCharacters1111111111111111">
    <w:name w:val="Footnote Characters1111111111111111"/>
    <w:qFormat/>
    <w:rPr>
      <w:vertAlign w:val="superscript"/>
    </w:rPr>
  </w:style>
  <w:style w:type="character" w:styleId="FootnoteCharacters11111111111111111">
    <w:name w:val="Footnote Characters11111111111111111"/>
    <w:qFormat/>
    <w:rPr>
      <w:vertAlign w:val="superscript"/>
    </w:rPr>
  </w:style>
  <w:style w:type="character" w:styleId="FootnoteCharacters111111111111111111">
    <w:name w:val="Footnote Characters111111111111111111"/>
    <w:qFormat/>
    <w:rPr>
      <w:vertAlign w:val="superscript"/>
    </w:rPr>
  </w:style>
  <w:style w:type="character" w:styleId="FootnoteCharacters1111111111111111111">
    <w:name w:val="Footnote Characters1111111111111111111"/>
    <w:qFormat/>
    <w:rPr>
      <w:vertAlign w:val="superscript"/>
    </w:rPr>
  </w:style>
  <w:style w:type="character" w:styleId="FootnoteCharacters11111111111111111111">
    <w:name w:val="Footnote Characters11111111111111111111"/>
    <w:uiPriority w:val="99"/>
    <w:unhideWhenUsed/>
    <w:qFormat/>
    <w:rsid w:val="00724ef6"/>
    <w:rPr>
      <w:vertAlign w:val="superscript"/>
    </w:rPr>
  </w:style>
  <w:style w:type="character" w:styleId="annotationreference">
    <w:name w:val="annotation reference"/>
    <w:qFormat/>
    <w:rsid w:val="0034503f"/>
    <w:rPr>
      <w:sz w:val="16"/>
      <w:szCs w:val="16"/>
    </w:rPr>
  </w:style>
  <w:style w:type="character" w:styleId="CommentaireCar" w:customStyle="1">
    <w:name w:val="Commentaire Car"/>
    <w:basedOn w:val="DefaultParagraphFont"/>
    <w:qFormat/>
    <w:rsid w:val="0034503f"/>
    <w:rPr>
      <w:rFonts w:ascii="Helvetica" w:hAnsi="Helvetica" w:eastAsia="Times New Roman" w:cs="Times New Roman"/>
      <w:sz w:val="20"/>
      <w:szCs w:val="20"/>
      <w:lang w:eastAsia="fr-FR"/>
    </w:rPr>
  </w:style>
  <w:style w:type="character" w:styleId="TextedebullesCar" w:customStyle="1">
    <w:name w:val="Texte de bulles Car"/>
    <w:basedOn w:val="DefaultParagraphFont"/>
    <w:link w:val="BalloonText"/>
    <w:uiPriority w:val="99"/>
    <w:semiHidden/>
    <w:qFormat/>
    <w:rsid w:val="002c56f1"/>
    <w:rPr>
      <w:rFonts w:ascii="Tahoma" w:hAnsi="Tahoma" w:cs="Tahoma"/>
      <w:sz w:val="16"/>
      <w:szCs w:val="16"/>
    </w:rPr>
  </w:style>
  <w:style w:type="character" w:styleId="InternetLink">
    <w:name w:val="Internet Link"/>
    <w:basedOn w:val="DefaultParagraphFont"/>
    <w:uiPriority w:val="99"/>
    <w:unhideWhenUsed/>
    <w:qFormat/>
    <w:rsid w:val="00dc123f"/>
    <w:rPr>
      <w:color w:themeColor="hyperlink" w:val="0000FF"/>
      <w:u w:val="single"/>
    </w:rPr>
  </w:style>
  <w:style w:type="character" w:styleId="prix" w:customStyle="1">
    <w:name w:val="prix"/>
    <w:basedOn w:val="DefaultParagraphFont"/>
    <w:qFormat/>
    <w:rsid w:val="00c15c82"/>
    <w:rPr/>
  </w:style>
  <w:style w:type="character" w:styleId="ObjetducommentaireCar" w:customStyle="1">
    <w:name w:val="Objet du commentaire Car"/>
    <w:basedOn w:val="CommentaireCar"/>
    <w:link w:val="annotationsubject"/>
    <w:uiPriority w:val="99"/>
    <w:semiHidden/>
    <w:qFormat/>
    <w:rsid w:val="008d0865"/>
    <w:rPr>
      <w:rFonts w:ascii="Verdana" w:hAnsi="Verdana" w:eastAsia="Times New Roman" w:cs="Times New Roman"/>
      <w:b/>
      <w:bCs/>
      <w:sz w:val="20"/>
      <w:szCs w:val="20"/>
      <w:lang w:eastAsia="fr-FR"/>
    </w:rPr>
  </w:style>
  <w:style w:type="character" w:styleId="En-tteCar" w:customStyle="1">
    <w:name w:val="En-tête Car"/>
    <w:basedOn w:val="DefaultParagraphFont"/>
    <w:uiPriority w:val="99"/>
    <w:qFormat/>
    <w:rsid w:val="00f80a66"/>
    <w:rPr>
      <w:rFonts w:ascii="Verdana" w:hAnsi="Verdana"/>
      <w:sz w:val="19"/>
    </w:rPr>
  </w:style>
  <w:style w:type="character" w:styleId="PieddepageCar" w:customStyle="1">
    <w:name w:val="Pied de page Car"/>
    <w:basedOn w:val="DefaultParagraphFont"/>
    <w:uiPriority w:val="99"/>
    <w:qFormat/>
    <w:rsid w:val="00f80a66"/>
    <w:rPr>
      <w:rFonts w:ascii="Verdana" w:hAnsi="Verdana"/>
      <w:sz w:val="19"/>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LineNumbering">
    <w:name w:val="Line Numbering"/>
    <w:qFormat/>
    <w:rPr/>
  </w:style>
  <w:style w:type="character" w:styleId="InternetLink3">
    <w:name w:val="Internet Link3"/>
    <w:qFormat/>
    <w:rPr>
      <w:color w:val="000080"/>
      <w:u w:val="single"/>
    </w:rPr>
  </w:style>
  <w:style w:type="character" w:styleId="LineNumbering1">
    <w:name w:val="Line Numbering1"/>
    <w:qFormat/>
    <w:rPr/>
  </w:style>
  <w:style w:type="character" w:styleId="InternetLink4">
    <w:name w:val="Internet Link4"/>
    <w:qFormat/>
    <w:rPr>
      <w:color w:val="000080"/>
      <w:u w:val="single"/>
    </w:rPr>
  </w:style>
  <w:style w:type="character" w:styleId="LineNumbering2">
    <w:name w:val="Line Numbering2"/>
    <w:qFormat/>
    <w:rPr/>
  </w:style>
  <w:style w:type="character" w:styleId="InternetLink5">
    <w:name w:val="Internet Link5"/>
    <w:qFormat/>
    <w:rPr>
      <w:color w:val="000080"/>
      <w:u w:val="single"/>
    </w:rPr>
  </w:style>
  <w:style w:type="character" w:styleId="LineNumbering3">
    <w:name w:val="Line Numbering3"/>
    <w:qFormat/>
    <w:rPr/>
  </w:style>
  <w:style w:type="character" w:styleId="InternetLink6">
    <w:name w:val="Internet Link6"/>
    <w:qFormat/>
    <w:rPr>
      <w:color w:val="000080"/>
      <w:u w:val="single"/>
    </w:rPr>
  </w:style>
  <w:style w:type="character" w:styleId="LineNumbering4">
    <w:name w:val="Line Numbering4"/>
    <w:qFormat/>
    <w:rPr/>
  </w:style>
  <w:style w:type="character" w:styleId="InternetLink7">
    <w:name w:val="Internet Link7"/>
    <w:qFormat/>
    <w:rPr>
      <w:color w:val="000080"/>
      <w:u w:val="single"/>
    </w:rPr>
  </w:style>
  <w:style w:type="character" w:styleId="LineNumbering5">
    <w:name w:val="Line Numbering5"/>
    <w:qFormat/>
    <w:rPr/>
  </w:style>
  <w:style w:type="character" w:styleId="InternetLink8">
    <w:name w:val="Internet Link8"/>
    <w:qFormat/>
    <w:rPr>
      <w:color w:val="000080"/>
      <w:u w:val="single"/>
    </w:rPr>
  </w:style>
  <w:style w:type="character" w:styleId="LineNumbering6">
    <w:name w:val="Line Numbering6"/>
    <w:qFormat/>
    <w:rPr/>
  </w:style>
  <w:style w:type="character" w:styleId="InternetLink9">
    <w:name w:val="Internet Link9"/>
    <w:qFormat/>
    <w:rPr>
      <w:color w:val="000080"/>
      <w:u w:val="single"/>
    </w:rPr>
  </w:style>
  <w:style w:type="character" w:styleId="LineNumbering7">
    <w:name w:val="Line Numbering7"/>
    <w:qFormat/>
    <w:rPr/>
  </w:style>
  <w:style w:type="character" w:styleId="InternetLink10">
    <w:name w:val="Internet Link10"/>
    <w:qFormat/>
    <w:rPr>
      <w:color w:val="000080"/>
      <w:u w:val="single"/>
    </w:rPr>
  </w:style>
  <w:style w:type="character" w:styleId="LineNumbering8">
    <w:name w:val="Line Numbering8"/>
    <w:qFormat/>
    <w:rPr/>
  </w:style>
  <w:style w:type="character" w:styleId="InternetLink11">
    <w:name w:val="Internet Link11"/>
    <w:qFormat/>
    <w:rPr>
      <w:color w:val="000080"/>
      <w:u w:val="single"/>
    </w:rPr>
  </w:style>
  <w:style w:type="character" w:styleId="LineNumbering9">
    <w:name w:val="Line Numbering9"/>
    <w:qFormat/>
    <w:rPr/>
  </w:style>
  <w:style w:type="character" w:styleId="InternetLink12">
    <w:name w:val="Internet Link12"/>
    <w:qFormat/>
    <w:rPr>
      <w:color w:val="000080"/>
      <w:u w:val="single"/>
    </w:rPr>
  </w:style>
  <w:style w:type="character" w:styleId="InternetLink13">
    <w:name w:val="Internet Link13"/>
    <w:qFormat/>
    <w:rPr>
      <w:color w:val="000080"/>
      <w:u w:val="single"/>
    </w:rPr>
  </w:style>
  <w:style w:type="character" w:styleId="LineNumbering10">
    <w:name w:val="Line Numbering10"/>
    <w:qFormat/>
    <w:rPr/>
  </w:style>
  <w:style w:type="character" w:styleId="InternetLink14">
    <w:name w:val="Internet Link14"/>
    <w:qFormat/>
    <w:rPr>
      <w:color w:val="000080"/>
      <w:u w:val="single"/>
    </w:rPr>
  </w:style>
  <w:style w:type="character" w:styleId="LineNumbering11">
    <w:name w:val="Line Numbering11"/>
    <w:qFormat/>
    <w:rPr/>
  </w:style>
  <w:style w:type="character" w:styleId="LineNumbering12">
    <w:name w:val="Line Numbering12"/>
    <w:qFormat/>
    <w:rPr/>
  </w:style>
  <w:style w:type="character" w:styleId="LineNumbering13">
    <w:name w:val="Line Numbering13"/>
    <w:qFormat/>
    <w:rPr/>
  </w:style>
  <w:style w:type="character" w:styleId="LineNumbering14">
    <w:name w:val="Line Numbering14"/>
    <w:qFormat/>
    <w:rPr/>
  </w:style>
  <w:style w:type="character" w:styleId="LineNumbering15">
    <w:name w:val="Line Numbering15"/>
    <w:qFormat/>
    <w:rPr/>
  </w:style>
  <w:style w:type="character" w:styleId="LineNumbering16">
    <w:name w:val="Line Numbering16"/>
    <w:qFormat/>
    <w:rPr/>
  </w:style>
  <w:style w:type="character" w:styleId="LineNumbering17">
    <w:name w:val="Line Numbering17"/>
    <w:qFormat/>
    <w:rPr/>
  </w:style>
  <w:style w:type="character" w:styleId="LineNumber">
    <w:name w:val="Line Number"/>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next w:val="Normal"/>
    <w:uiPriority w:val="35"/>
    <w:semiHidden/>
    <w:unhideWhenUsed/>
    <w:qFormat/>
    <w:rsid w:val="00af25a1"/>
    <w:pPr>
      <w:spacing w:lineRule="auto" w:line="240"/>
    </w:pPr>
    <w:rPr>
      <w:b/>
      <w:bCs/>
      <w:color w:val="2DA2BF"/>
      <w:sz w:val="18"/>
      <w:szCs w:val="18"/>
    </w:rPr>
  </w:style>
  <w:style w:type="paragraph" w:styleId="Index">
    <w:name w:val="Index"/>
    <w:basedOn w:val="Normal"/>
    <w:qFormat/>
    <w:pPr>
      <w:suppressLineNumbers/>
    </w:pPr>
    <w:rPr>
      <w:rFonts w:ascii="Marianne" w:hAnsi="Marianne" w:cs="Arial"/>
    </w:rPr>
  </w:style>
  <w:style w:type="paragraph" w:styleId="Title">
    <w:name w:val="Title"/>
    <w:basedOn w:val="Normal"/>
    <w:next w:val="Normal"/>
    <w:link w:val="TitreCar"/>
    <w:uiPriority w:val="10"/>
    <w:qFormat/>
    <w:rsid w:val="00af25a1"/>
    <w:pPr>
      <w:pBdr>
        <w:bottom w:val="single" w:sz="8" w:space="4" w:color="2DA2BF"/>
      </w:pBdr>
      <w:spacing w:lineRule="auto" w:line="240" w:before="0" w:after="300"/>
      <w:contextualSpacing/>
    </w:pPr>
    <w:rPr>
      <w:rFonts w:ascii="Cambria" w:hAnsi="Cambria" w:eastAsia="Times New Roman" w:cs="Times New Roman"/>
      <w:color w:val="343434"/>
      <w:spacing w:val="5"/>
      <w:kern w:val="2"/>
      <w:sz w:val="52"/>
      <w:szCs w:val="52"/>
    </w:rPr>
  </w:style>
  <w:style w:type="paragraph" w:styleId="Subtitle">
    <w:name w:val="Subtitle"/>
    <w:basedOn w:val="Normal"/>
    <w:next w:val="Normal"/>
    <w:link w:val="Sous-titreCar"/>
    <w:uiPriority w:val="11"/>
    <w:qFormat/>
    <w:rsid w:val="00af25a1"/>
    <w:pPr/>
    <w:rPr>
      <w:rFonts w:ascii="Cambria" w:hAnsi="Cambria" w:eastAsia="Times New Roman" w:cs="Times New Roman"/>
      <w:i/>
      <w:iCs/>
      <w:color w:val="2DA2BF"/>
      <w:spacing w:val="15"/>
      <w:sz w:val="24"/>
      <w:szCs w:val="24"/>
    </w:rPr>
  </w:style>
  <w:style w:type="paragraph" w:styleId="NoSpacing">
    <w:name w:val="No Spacing"/>
    <w:uiPriority w:val="1"/>
    <w:qFormat/>
    <w:rsid w:val="00af25a1"/>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ListParagraph">
    <w:name w:val="List Paragraph"/>
    <w:basedOn w:val="Normal"/>
    <w:uiPriority w:val="34"/>
    <w:qFormat/>
    <w:rsid w:val="00af25a1"/>
    <w:pPr>
      <w:spacing w:before="0" w:after="200"/>
      <w:ind w:left="720"/>
      <w:contextualSpacing/>
    </w:pPr>
    <w:rPr/>
  </w:style>
  <w:style w:type="paragraph" w:styleId="Quote">
    <w:name w:val="Quote"/>
    <w:basedOn w:val="Normal"/>
    <w:next w:val="Normal"/>
    <w:link w:val="CitationCar"/>
    <w:uiPriority w:val="29"/>
    <w:qFormat/>
    <w:rsid w:val="00af25a1"/>
    <w:pPr/>
    <w:rPr>
      <w:i/>
      <w:iCs/>
      <w:color w:val="000000"/>
    </w:rPr>
  </w:style>
  <w:style w:type="paragraph" w:styleId="IntenseQuot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paragraph" w:styleId="IndexHeading">
    <w:name w:val="Index Heading"/>
    <w:basedOn w:val="Titre"/>
    <w:pPr/>
    <w:rPr/>
  </w:style>
  <w:style w:type="paragraph" w:styleId="TOCHeading">
    <w:name w:val="TOC Heading"/>
    <w:basedOn w:val="Heading1"/>
    <w:next w:val="Normal"/>
    <w:uiPriority w:val="39"/>
    <w:unhideWhenUsed/>
    <w:qFormat/>
    <w:rsid w:val="00af25a1"/>
    <w:pPr>
      <w:outlineLvl w:val="9"/>
    </w:pPr>
    <w:rPr/>
  </w:style>
  <w:style w:type="paragraph" w:styleId="FootnoteText">
    <w:name w:val="Footnote Text"/>
    <w:basedOn w:val="Normal"/>
    <w:link w:val="NotedebasdepageCar"/>
    <w:rsid w:val="00724ef6"/>
    <w:pPr>
      <w:suppressAutoHyphens w:val="true"/>
      <w:spacing w:lineRule="auto" w:line="240" w:before="0" w:after="0"/>
    </w:pPr>
    <w:rPr>
      <w:rFonts w:ascii="Univers" w:hAnsi="Univers" w:eastAsia="Times New Roman" w:cs="Univers"/>
      <w:sz w:val="20"/>
      <w:szCs w:val="20"/>
      <w:lang w:eastAsia="zh-CN"/>
    </w:rPr>
  </w:style>
  <w:style w:type="paragraph" w:styleId="StyleListecontinueNonGras" w:customStyle="1">
    <w:name w:val="Style Liste continue + Non Gras"/>
    <w:basedOn w:val="ListContinue"/>
    <w:autoRedefine/>
    <w:qFormat/>
    <w:rsid w:val="00097e4e"/>
    <w:pPr>
      <w:spacing w:lineRule="auto" w:line="240" w:before="0" w:after="0"/>
      <w:ind w:left="0"/>
      <w:contextualSpacing w:val="false"/>
    </w:pPr>
    <w:rPr>
      <w:rFonts w:eastAsia="Times New Roman" w:cs="Arial"/>
      <w:color w:themeColor="text1" w:val="000000"/>
      <w:szCs w:val="19"/>
      <w:lang w:eastAsia="fr-FR"/>
    </w:rPr>
  </w:style>
  <w:style w:type="paragraph" w:styleId="ListContinue">
    <w:name w:val="List Continue"/>
    <w:basedOn w:val="Normal"/>
    <w:uiPriority w:val="99"/>
    <w:semiHidden/>
    <w:unhideWhenUsed/>
    <w:rsid w:val="00345184"/>
    <w:pPr>
      <w:spacing w:before="0" w:after="120"/>
      <w:ind w:left="283"/>
      <w:contextualSpacing/>
    </w:pPr>
    <w:rPr/>
  </w:style>
  <w:style w:type="paragraph" w:styleId="AnnotationText">
    <w:name w:val="Annotation Text"/>
    <w:basedOn w:val="Normal"/>
    <w:link w:val="CommentaireCar"/>
    <w:rsid w:val="0034503f"/>
    <w:pPr>
      <w:spacing w:lineRule="auto" w:line="240" w:before="0" w:after="0"/>
    </w:pPr>
    <w:rPr>
      <w:rFonts w:ascii="Helvetica" w:hAnsi="Helvetica" w:eastAsia="Times New Roman" w:cs="Times New Roman"/>
      <w:sz w:val="20"/>
      <w:szCs w:val="20"/>
      <w:lang w:eastAsia="fr-FR"/>
    </w:rPr>
  </w:style>
  <w:style w:type="paragraph" w:styleId="NormalWeb">
    <w:name w:val="Normal (Web)"/>
    <w:basedOn w:val="Normal"/>
    <w:uiPriority w:val="99"/>
    <w:unhideWhenUsed/>
    <w:qFormat/>
    <w:rsid w:val="00ef5458"/>
    <w:pPr>
      <w:spacing w:lineRule="auto" w:line="240" w:beforeAutospacing="1" w:afterAutospacing="1"/>
    </w:pPr>
    <w:rPr>
      <w:rFonts w:ascii="Times New Roman" w:hAnsi="Times New Roman" w:eastAsia="Times New Roman" w:cs="Times New Roman"/>
      <w:sz w:val="24"/>
      <w:szCs w:val="24"/>
      <w:lang w:eastAsia="fr-FR"/>
    </w:rPr>
  </w:style>
  <w:style w:type="paragraph" w:styleId="BalloonText">
    <w:name w:val="Balloon Text"/>
    <w:basedOn w:val="Normal"/>
    <w:link w:val="TextedebullesCar"/>
    <w:uiPriority w:val="99"/>
    <w:semiHidden/>
    <w:unhideWhenUsed/>
    <w:qFormat/>
    <w:rsid w:val="002c56f1"/>
    <w:pPr>
      <w:spacing w:lineRule="auto" w:line="240" w:before="0" w:after="0"/>
    </w:pPr>
    <w:rPr>
      <w:rFonts w:ascii="Tahoma" w:hAnsi="Tahoma" w:cs="Tahoma"/>
      <w:sz w:val="16"/>
      <w:szCs w:val="16"/>
    </w:rPr>
  </w:style>
  <w:style w:type="paragraph" w:styleId="TOC1">
    <w:name w:val="TOC 1"/>
    <w:basedOn w:val="Normal"/>
    <w:next w:val="Normal"/>
    <w:autoRedefine/>
    <w:uiPriority w:val="39"/>
    <w:unhideWhenUsed/>
    <w:rsid w:val="00d351e4"/>
    <w:pPr>
      <w:spacing w:before="0" w:after="100"/>
    </w:pPr>
    <w:rPr/>
  </w:style>
  <w:style w:type="paragraph" w:styleId="TOC2">
    <w:name w:val="TOC 2"/>
    <w:basedOn w:val="Normal"/>
    <w:next w:val="Normal"/>
    <w:autoRedefine/>
    <w:uiPriority w:val="39"/>
    <w:unhideWhenUsed/>
    <w:rsid w:val="00d351e4"/>
    <w:pPr>
      <w:spacing w:before="0" w:after="100"/>
      <w:ind w:left="190"/>
    </w:pPr>
    <w:rPr/>
  </w:style>
  <w:style w:type="paragraph" w:styleId="TOC3">
    <w:name w:val="TOC 3"/>
    <w:basedOn w:val="Normal"/>
    <w:next w:val="Normal"/>
    <w:autoRedefine/>
    <w:uiPriority w:val="39"/>
    <w:unhideWhenUsed/>
    <w:rsid w:val="00ad6c2a"/>
    <w:pPr>
      <w:spacing w:before="0" w:after="100"/>
      <w:ind w:left="380"/>
    </w:pPr>
    <w:rPr/>
  </w:style>
  <w:style w:type="paragraph" w:styleId="TOC4">
    <w:name w:val="TOC 4"/>
    <w:basedOn w:val="Normal"/>
    <w:next w:val="Normal"/>
    <w:autoRedefine/>
    <w:uiPriority w:val="39"/>
    <w:unhideWhenUsed/>
    <w:rsid w:val="00ad6c2a"/>
    <w:pPr>
      <w:spacing w:before="0" w:after="100"/>
      <w:ind w:left="570"/>
    </w:pPr>
    <w:rPr/>
  </w:style>
  <w:style w:type="paragraph" w:styleId="TOC5">
    <w:name w:val="TOC 5"/>
    <w:basedOn w:val="Normal"/>
    <w:next w:val="Normal"/>
    <w:autoRedefine/>
    <w:uiPriority w:val="39"/>
    <w:unhideWhenUsed/>
    <w:rsid w:val="00ad6c2a"/>
    <w:pPr>
      <w:spacing w:before="0" w:after="100"/>
      <w:ind w:left="880"/>
    </w:pPr>
    <w:rPr>
      <w:rFonts w:ascii="Calibri" w:hAnsi="Calibri" w:eastAsia="" w:asciiTheme="minorHAnsi" w:eastAsiaTheme="minorEastAsia" w:hAnsiTheme="minorHAnsi"/>
      <w:sz w:val="22"/>
      <w:lang w:eastAsia="fr-FR"/>
    </w:rPr>
  </w:style>
  <w:style w:type="paragraph" w:styleId="TOC6">
    <w:name w:val="TOC 6"/>
    <w:basedOn w:val="Normal"/>
    <w:next w:val="Normal"/>
    <w:autoRedefine/>
    <w:uiPriority w:val="39"/>
    <w:unhideWhenUsed/>
    <w:rsid w:val="00ad6c2a"/>
    <w:pPr>
      <w:spacing w:before="0" w:after="100"/>
      <w:ind w:left="1100"/>
    </w:pPr>
    <w:rPr>
      <w:rFonts w:ascii="Calibri" w:hAnsi="Calibri" w:eastAsia="" w:asciiTheme="minorHAnsi" w:eastAsiaTheme="minorEastAsia" w:hAnsiTheme="minorHAnsi"/>
      <w:sz w:val="22"/>
      <w:lang w:eastAsia="fr-FR"/>
    </w:rPr>
  </w:style>
  <w:style w:type="paragraph" w:styleId="TOC7">
    <w:name w:val="TOC 7"/>
    <w:basedOn w:val="Normal"/>
    <w:next w:val="Normal"/>
    <w:autoRedefine/>
    <w:uiPriority w:val="39"/>
    <w:unhideWhenUsed/>
    <w:rsid w:val="00ad6c2a"/>
    <w:pPr>
      <w:spacing w:before="0" w:after="100"/>
      <w:ind w:left="1320"/>
    </w:pPr>
    <w:rPr>
      <w:rFonts w:ascii="Calibri" w:hAnsi="Calibri" w:eastAsia="" w:asciiTheme="minorHAnsi" w:eastAsiaTheme="minorEastAsia" w:hAnsiTheme="minorHAnsi"/>
      <w:sz w:val="22"/>
      <w:lang w:eastAsia="fr-FR"/>
    </w:rPr>
  </w:style>
  <w:style w:type="paragraph" w:styleId="TOC8">
    <w:name w:val="TOC 8"/>
    <w:basedOn w:val="Normal"/>
    <w:next w:val="Normal"/>
    <w:autoRedefine/>
    <w:uiPriority w:val="39"/>
    <w:unhideWhenUsed/>
    <w:rsid w:val="00ad6c2a"/>
    <w:pPr>
      <w:spacing w:before="0" w:after="100"/>
      <w:ind w:left="1540"/>
    </w:pPr>
    <w:rPr>
      <w:rFonts w:ascii="Calibri" w:hAnsi="Calibri" w:eastAsia="" w:asciiTheme="minorHAnsi" w:eastAsiaTheme="minorEastAsia" w:hAnsiTheme="minorHAnsi"/>
      <w:sz w:val="22"/>
      <w:lang w:eastAsia="fr-FR"/>
    </w:rPr>
  </w:style>
  <w:style w:type="paragraph" w:styleId="TOC9">
    <w:name w:val="TOC 9"/>
    <w:basedOn w:val="Normal"/>
    <w:next w:val="Normal"/>
    <w:autoRedefine/>
    <w:uiPriority w:val="39"/>
    <w:unhideWhenUsed/>
    <w:rsid w:val="00ad6c2a"/>
    <w:pPr>
      <w:spacing w:before="0" w:after="100"/>
      <w:ind w:left="1760"/>
    </w:pPr>
    <w:rPr>
      <w:rFonts w:ascii="Calibri" w:hAnsi="Calibri" w:eastAsia="" w:asciiTheme="minorHAnsi" w:eastAsiaTheme="minorEastAsia" w:hAnsiTheme="minorHAnsi"/>
      <w:sz w:val="22"/>
      <w:lang w:eastAsia="fr-FR"/>
    </w:rPr>
  </w:style>
  <w:style w:type="paragraph" w:styleId="annotationsubject">
    <w:name w:val="annotation subject"/>
    <w:basedOn w:val="AnnotationText"/>
    <w:next w:val="AnnotationText"/>
    <w:link w:val="ObjetducommentaireCar"/>
    <w:uiPriority w:val="99"/>
    <w:semiHidden/>
    <w:unhideWhenUsed/>
    <w:qFormat/>
    <w:rsid w:val="008d0865"/>
    <w:pPr>
      <w:spacing w:before="0" w:after="200"/>
    </w:pPr>
    <w:rPr>
      <w:rFonts w:ascii="Verdana" w:hAnsi="Verdana" w:eastAsia="Calibri" w:cs="" w:cstheme="minorBidi" w:eastAsiaTheme="minorHAnsi"/>
      <w:b/>
      <w:bCs/>
      <w:lang w:eastAsia="en-US"/>
    </w:rPr>
  </w:style>
  <w:style w:type="paragraph" w:styleId="HeaderandFooter">
    <w:name w:val="Header and Footer"/>
    <w:basedOn w:val="Normal"/>
    <w:qFormat/>
    <w:pPr/>
    <w:rPr/>
  </w:style>
  <w:style w:type="paragraph" w:styleId="Header">
    <w:name w:val="Header"/>
    <w:basedOn w:val="Normal"/>
    <w:link w:val="En-tteCar"/>
    <w:uiPriority w:val="99"/>
    <w:unhideWhenUsed/>
    <w:rsid w:val="00f80a66"/>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f80a66"/>
    <w:pPr>
      <w:tabs>
        <w:tab w:val="clear" w:pos="708"/>
        <w:tab w:val="center" w:pos="4536" w:leader="none"/>
        <w:tab w:val="right" w:pos="9072" w:leader="none"/>
      </w:tabs>
      <w:spacing w:lineRule="auto" w:line="240" w:before="0" w:after="0"/>
    </w:pPr>
    <w:rPr/>
  </w:style>
  <w:style w:type="paragraph" w:styleId="Revision">
    <w:name w:val="Revision"/>
    <w:uiPriority w:val="99"/>
    <w:semiHidden/>
    <w:qFormat/>
    <w:rsid w:val="00da68c0"/>
    <w:pPr>
      <w:widowControl/>
      <w:suppressAutoHyphens w:val="true"/>
      <w:bidi w:val="0"/>
      <w:spacing w:lineRule="auto" w:line="240" w:before="0" w:after="0"/>
      <w:jc w:val="left"/>
    </w:pPr>
    <w:rPr>
      <w:rFonts w:ascii="Verdana" w:hAnsi="Verdana" w:eastAsia="Calibri" w:cs="" w:cstheme="minorBidi" w:eastAsiaTheme="minorHAnsi"/>
      <w:color w:val="auto"/>
      <w:kern w:val="0"/>
      <w:sz w:val="19"/>
      <w:szCs w:val="22"/>
      <w:lang w:val="fr-FR" w:eastAsia="en-US" w:bidi="ar-SA"/>
    </w:rPr>
  </w:style>
  <w:style w:type="paragraph" w:styleId="TableParagraph">
    <w:name w:val="Table Paragraph"/>
    <w:basedOn w:val="Normal"/>
    <w:qFormat/>
    <w:pPr/>
    <w:rPr>
      <w:rFonts w:ascii="Trebuchet MS" w:hAnsi="Trebuchet MS" w:eastAsia="Trebuchet MS" w:cs="Trebuchet MS"/>
      <w:lang w:val="fr-FR" w:eastAsia="en-US" w:bidi="ar-SA"/>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d81c9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54B160E2EC44FB9F580E3A8F9B4B6" ma:contentTypeVersion="10" ma:contentTypeDescription="Crée un document." ma:contentTypeScope="" ma:versionID="2200ff0ac66715f03c2fe3889b291d19">
  <xsd:schema xmlns:xsd="http://www.w3.org/2001/XMLSchema" xmlns:xs="http://www.w3.org/2001/XMLSchema" xmlns:p="http://schemas.microsoft.com/office/2006/metadata/properties" xmlns:ns2="80606c03-93f3-4672-a715-ef43fd7d8363" targetNamespace="http://schemas.microsoft.com/office/2006/metadata/properties" ma:root="true" ma:fieldsID="e90a7c6eaa083d84527dbbb52d69300b" ns2:_="">
    <xsd:import namespace="80606c03-93f3-4672-a715-ef43fd7d83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06c03-93f3-4672-a715-ef43fd7d83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DC1C7-5E92-4902-A30D-E59F0C3A43CF}">
  <ds:schemaRefs>
    <ds:schemaRef ds:uri="http://schemas.microsoft.com/sharepoint/v3/contenttype/forms"/>
  </ds:schemaRefs>
</ds:datastoreItem>
</file>

<file path=customXml/itemProps2.xml><?xml version="1.0" encoding="utf-8"?>
<ds:datastoreItem xmlns:ds="http://schemas.openxmlformats.org/officeDocument/2006/customXml" ds:itemID="{21E9053F-047F-4AE4-8F82-BD4491A465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48322C-DB0E-42C9-AB90-5F1121C8C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06c03-93f3-4672-a715-ef43fd7d8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C4B1C4-3519-4A6B-8DF4-F5FFBE369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6</Pages>
  <Words>1273</Words>
  <Characters>6745</Characters>
  <CharactersWithSpaces>7917</CharactersWithSpaces>
  <Paragraphs>126</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2025-10-22T14:56:31Z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0x01010073254B160E2EC44FB9F580E3A8F9B4B6</vt:lpwstr>
  </property>
</Properties>
</file>